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permStart w:id="282337041" w:edGrp="everyone"/>
      <w:permEnd w:id="282337041"/>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 xml:space="preserve">commission than the typical 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w:t>
      </w:r>
      <w:proofErr w:type="gramStart"/>
      <w:r>
        <w:t xml:space="preserve">in </w:t>
      </w:r>
      <w:r w:rsidR="00061D6F">
        <w:t xml:space="preserve"> the</w:t>
      </w:r>
      <w:proofErr w:type="gramEnd"/>
      <w:r w:rsidR="00061D6F">
        <w:t xml:space="preserv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roofErr w:type="gramStart"/>
      <w:r>
        <w:t>);</w:t>
      </w:r>
      <w:proofErr w:type="gramEnd"/>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w:t>
      </w:r>
      <w:proofErr w:type="gramStart"/>
      <w:r>
        <w:t>a number of</w:t>
      </w:r>
      <w:proofErr w:type="gramEnd"/>
      <w:r>
        <w:t xml:space="preserve">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 xml:space="preserve">a capital contribution based on the allocated GAV at the time of commissioning will reduce capital. </w:t>
      </w:r>
      <w:proofErr w:type="gramStart"/>
      <w:r>
        <w:t>Typically</w:t>
      </w:r>
      <w:proofErr w:type="gramEnd"/>
      <w:r>
        <w:t xml:space="preserve">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w:t>
      </w:r>
      <w:proofErr w:type="gramStart"/>
      <w:r>
        <w:t>below;</w:t>
      </w:r>
      <w:proofErr w:type="gramEnd"/>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w:t>
      </w:r>
      <w:proofErr w:type="gramStart"/>
      <w:r w:rsidRPr="001F0FA5">
        <w:t>as a result of</w:t>
      </w:r>
      <w:proofErr w:type="gramEnd"/>
      <w:r w:rsidRPr="001F0FA5">
        <w:t xml:space="preserve">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roofErr w:type="gramStart"/>
      <w:r>
        <w:t>);</w:t>
      </w:r>
      <w:proofErr w:type="gramEnd"/>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w:t>
      </w:r>
      <w:proofErr w:type="gramStart"/>
      <w:r w:rsidRPr="000D2008">
        <w:rPr>
          <w:rFonts w:ascii="Arial" w:hAnsi="Arial" w:cs="Arial"/>
          <w:sz w:val="22"/>
          <w:szCs w:val="22"/>
        </w:rPr>
        <w:t>as a result of</w:t>
      </w:r>
      <w:proofErr w:type="gramEnd"/>
      <w:r w:rsidRPr="000D2008">
        <w:rPr>
          <w:rFonts w:ascii="Arial" w:hAnsi="Arial" w:cs="Arial"/>
          <w:sz w:val="22"/>
          <w:szCs w:val="22"/>
        </w:rPr>
        <w:t xml:space="preserve">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w:t>
      </w:r>
      <w:proofErr w:type="gramStart"/>
      <w:r>
        <w:t>Typically</w:t>
      </w:r>
      <w:proofErr w:type="gramEnd"/>
      <w:r>
        <w:t xml:space="preserve"> with this </w:t>
      </w:r>
      <w:proofErr w:type="gramStart"/>
      <w:r>
        <w:t>option</w:t>
      </w:r>
      <w:proofErr w:type="gramEnd"/>
      <w:r>
        <w:t xml:space="preserve">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w:t>
      </w:r>
      <w:proofErr w:type="spellStart"/>
      <w:r>
        <w:t>BSUoS</w:t>
      </w:r>
      <w:proofErr w:type="spellEnd"/>
      <w:r>
        <w:t>)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w:t>
      </w:r>
      <w:proofErr w:type="gramStart"/>
      <w:r>
        <w:t>a number of</w:t>
      </w:r>
      <w:proofErr w:type="gramEnd"/>
      <w:r>
        <w:t xml:space="preserve">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w:t>
      </w:r>
      <w:proofErr w:type="gramStart"/>
      <w:r w:rsidRPr="00CD2158">
        <w:rPr>
          <w:rFonts w:ascii="Arial" w:hAnsi="Arial" w:cs="Arial"/>
          <w:bCs/>
          <w:sz w:val="22"/>
          <w:szCs w:val="22"/>
        </w:rPr>
        <w:t>in order to</w:t>
      </w:r>
      <w:proofErr w:type="gramEnd"/>
      <w:r w:rsidRPr="00CD2158">
        <w:rPr>
          <w:rFonts w:ascii="Arial" w:hAnsi="Arial" w:cs="Arial"/>
          <w:bCs/>
          <w:sz w:val="22"/>
          <w:szCs w:val="22"/>
        </w:rPr>
        <w:t xml:space="preserve">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 xml:space="preserve">In this example, transformer charges include civil costs of plinth and noise enclosure and estimated transport </w:t>
      </w:r>
      <w:proofErr w:type="gramStart"/>
      <w:r w:rsidRPr="00225419">
        <w:rPr>
          <w:rFonts w:cs="Arial"/>
          <w:szCs w:val="22"/>
        </w:rPr>
        <w:t>costs, but</w:t>
      </w:r>
      <w:proofErr w:type="gramEnd"/>
      <w:r w:rsidRPr="00225419">
        <w:rPr>
          <w:rFonts w:cs="Arial"/>
          <w:szCs w:val="22"/>
        </w:rPr>
        <w:t xml:space="preserve">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w:t>
      </w:r>
      <w:proofErr w:type="gramStart"/>
      <w:r>
        <w:t>first year</w:t>
      </w:r>
      <w:proofErr w:type="gramEnd"/>
      <w:r>
        <w:t xml:space="preserve">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w:t>
      </w:r>
      <w:proofErr w:type="gramStart"/>
      <w:r w:rsidR="00841028">
        <w:t>The</w:t>
      </w:r>
      <w:proofErr w:type="gramEnd"/>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w:t>
      </w:r>
      <w:proofErr w:type="gramStart"/>
      <w:r>
        <w:t>Regulation</w:t>
      </w:r>
      <w:proofErr w:type="gramEnd"/>
      <w:r>
        <w:t xml:space="preserve">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lastRenderedPageBreak/>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w:t>
      </w:r>
      <w:proofErr w:type="gramStart"/>
      <w:r w:rsidRPr="325E90A3">
        <w:rPr>
          <w:rFonts w:ascii="Arial" w:hAnsi="Arial" w:cs="Arial"/>
          <w:sz w:val="22"/>
          <w:szCs w:val="22"/>
        </w:rPr>
        <w:t>addition</w:t>
      </w:r>
      <w:proofErr w:type="gramEnd"/>
      <w:r w:rsidRPr="325E90A3">
        <w:rPr>
          <w:rFonts w:ascii="Arial" w:hAnsi="Arial" w:cs="Arial"/>
          <w:sz w:val="22"/>
          <w:szCs w:val="22"/>
        </w:rPr>
        <w:t xml:space="preserve">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w:t>
      </w:r>
      <w:proofErr w:type="gramStart"/>
      <w:r>
        <w:t>through the use of</w:t>
      </w:r>
      <w:proofErr w:type="gramEnd"/>
      <w:r>
        <w:t xml:space="preserve">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w:t>
      </w:r>
      <w:proofErr w:type="gramStart"/>
      <w:r w:rsidRPr="000B6C0D">
        <w:t>taken into account</w:t>
      </w:r>
      <w:proofErr w:type="gramEnd"/>
      <w:r w:rsidRPr="000B6C0D">
        <w: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w:t>
      </w:r>
      <w:proofErr w:type="gramStart"/>
      <w:r>
        <w:t>on the basis of</w:t>
      </w:r>
      <w:proofErr w:type="gramEnd"/>
      <w:r>
        <w:t xml:space="preserve">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w:t>
      </w:r>
      <w:proofErr w:type="gramStart"/>
      <w:r w:rsidR="006661FE">
        <w:t>tariffs</w:t>
      </w:r>
      <w:proofErr w:type="gramEnd"/>
      <w:r w:rsidR="006661FE">
        <w:t xml:space="preserve">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 xml:space="preserve">A 10% floor for the </w:t>
      </w:r>
      <w:proofErr w:type="gramStart"/>
      <w:r>
        <w:t>Year Round</w:t>
      </w:r>
      <w:proofErr w:type="gramEnd"/>
      <w:r>
        <w:t xml:space="preserve">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 xml:space="preserve">Average Cold Spell) peak demand minus total imports from external </w:t>
      </w:r>
      <w:proofErr w:type="gramStart"/>
      <w:r>
        <w:t>systems, and</w:t>
      </w:r>
      <w:proofErr w:type="gramEnd"/>
      <w:r>
        <w:t xml:space="preserve">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proofErr w:type="gramStart"/>
            <w:r w:rsidRPr="00874A70">
              <w:rPr>
                <w:szCs w:val="22"/>
              </w:rPr>
              <w:t>Fixed  (</w:t>
            </w:r>
            <w:proofErr w:type="gramEnd"/>
            <w:r w:rsidRPr="00874A70">
              <w:rPr>
                <w:szCs w:val="22"/>
              </w:rPr>
              <w:t>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w:t>
      </w:r>
      <w:proofErr w:type="gramStart"/>
      <w:r>
        <w:t>Year Round</w:t>
      </w:r>
      <w:proofErr w:type="gramEnd"/>
      <w:r>
        <w:t xml:space="preserve">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66FB7CFB"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w:t>
      </w:r>
      <w:del w:id="155" w:author="Niall Coyle [NESO]" w:date="2025-08-27T09:32:00Z" w16du:dateUtc="2025-08-27T08:32:00Z">
        <w:r w:rsidDel="00C5182E">
          <w:delText>offtake (</w:delText>
        </w:r>
        <w:r w:rsidR="004633BA" w:rsidDel="00C5182E">
          <w:delText xml:space="preserve">net </w:delText>
        </w:r>
        <w:r w:rsidDel="00C5182E">
          <w:delText>demand)</w:delText>
        </w:r>
      </w:del>
      <w:ins w:id="156" w:author="Niall Coyle [NESO]" w:date="2025-08-27T09:32:00Z" w16du:dateUtc="2025-08-27T08:32:00Z">
        <w:r w:rsidR="00C5182E">
          <w:t>reduction of generatio</w:t>
        </w:r>
      </w:ins>
      <w:ins w:id="157" w:author="Niall Coyle [NESO]" w:date="2025-08-27T09:33:00Z" w16du:dateUtc="2025-08-27T08:33:00Z">
        <w:r w:rsidR="00C5182E">
          <w:t>n</w:t>
        </w:r>
      </w:ins>
      <w:r w:rsidR="007B32ED">
        <w:t xml:space="preserve"> </w:t>
      </w:r>
      <w:r w:rsidR="00251585">
        <w:t xml:space="preserve">distributed across all </w:t>
      </w:r>
      <w:del w:id="158" w:author="Niall Coyle [NESO]" w:date="2025-08-27T09:33:00Z" w16du:dateUtc="2025-08-27T08:33:00Z">
        <w:r w:rsidR="00251585" w:rsidDel="00C5182E">
          <w:delText xml:space="preserve">demand </w:delText>
        </w:r>
      </w:del>
      <w:ins w:id="159" w:author="Niall Coyle [NESO]" w:date="2025-08-27T09:33:00Z" w16du:dateUtc="2025-08-27T08:33:00Z">
        <w:r w:rsidR="00C5182E">
          <w:t xml:space="preserve">generation </w:t>
        </w:r>
      </w:ins>
      <w:r w:rsidR="00251585">
        <w:t xml:space="preserve">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 xml:space="preserve">Peak Security and Year Round networks. The proportion of the 1MW </w:t>
      </w:r>
      <w:del w:id="160" w:author="Niall Coyle [NESO]" w:date="2025-08-27T09:33:00Z" w16du:dateUtc="2025-08-27T08:33:00Z">
        <w:r w:rsidR="00251585" w:rsidDel="00C5182E">
          <w:delText xml:space="preserve">offtake </w:delText>
        </w:r>
      </w:del>
      <w:ins w:id="161" w:author="Niall Coyle [NESO]" w:date="2025-08-27T09:33:00Z" w16du:dateUtc="2025-08-27T08:33:00Z">
        <w:r w:rsidR="00C5182E">
          <w:t xml:space="preserve">reduction of generation </w:t>
        </w:r>
      </w:ins>
      <w:r w:rsidR="00251585">
        <w:t xml:space="preserve">allocated to any given </w:t>
      </w:r>
      <w:del w:id="162" w:author="Niall Coyle [NESO]" w:date="2025-08-27T09:33:00Z" w16du:dateUtc="2025-08-27T08:33:00Z">
        <w:r w:rsidR="00251585" w:rsidDel="00C5182E">
          <w:delText xml:space="preserve">demand </w:delText>
        </w:r>
      </w:del>
      <w:ins w:id="163" w:author="Niall Coyle [NESO]" w:date="2025-08-27T09:33:00Z" w16du:dateUtc="2025-08-27T08:33:00Z">
        <w:r w:rsidR="00C5182E">
          <w:t xml:space="preserve">generation </w:t>
        </w:r>
      </w:ins>
      <w:r w:rsidR="00251585">
        <w:t>node will be based on total background nodal</w:t>
      </w:r>
      <w:r w:rsidR="004633BA" w:rsidRPr="004633BA">
        <w:t xml:space="preserve"> </w:t>
      </w:r>
      <w:del w:id="164" w:author="Niall Coyle [NESO]" w:date="2025-08-27T09:33:00Z" w16du:dateUtc="2025-08-27T08:33:00Z">
        <w:r w:rsidR="004633BA" w:rsidDel="00C5182E">
          <w:delText>net</w:delText>
        </w:r>
        <w:r w:rsidR="00251585" w:rsidDel="00C5182E">
          <w:delText xml:space="preserve"> demand</w:delText>
        </w:r>
      </w:del>
      <w:ins w:id="165" w:author="Niall Coyle [NESO]" w:date="2025-08-27T09:33:00Z" w16du:dateUtc="2025-08-27T08:33:00Z">
        <w:r w:rsidR="00C5182E">
          <w:t>generation</w:t>
        </w:r>
      </w:ins>
      <w:r w:rsidR="00251585">
        <w:t xml:space="preserve"> in the model. For example, with a total </w:t>
      </w:r>
      <w:r w:rsidR="004633BA">
        <w:t xml:space="preserve">net </w:t>
      </w:r>
      <w:r w:rsidR="00251585">
        <w:t xml:space="preserve">GB </w:t>
      </w:r>
      <w:del w:id="166" w:author="Niall Coyle [NESO]" w:date="2025-08-27T09:34:00Z" w16du:dateUtc="2025-08-27T08:34:00Z">
        <w:r w:rsidR="00251585" w:rsidDel="00C5182E">
          <w:delText xml:space="preserve">demand </w:delText>
        </w:r>
      </w:del>
      <w:ins w:id="167" w:author="Niall Coyle [NESO]" w:date="2025-08-27T09:34:00Z" w16du:dateUtc="2025-08-27T08:34:00Z">
        <w:r w:rsidR="00C5182E">
          <w:t xml:space="preserve">generation </w:t>
        </w:r>
      </w:ins>
      <w:r w:rsidR="00251585">
        <w:t xml:space="preserve">of 60GW in the model, a node with a </w:t>
      </w:r>
      <w:del w:id="168" w:author="Niall Coyle [NESO]" w:date="2025-08-27T09:34:00Z" w16du:dateUtc="2025-08-27T08:34:00Z">
        <w:r w:rsidR="004633BA" w:rsidDel="00C5182E">
          <w:delText xml:space="preserve">net </w:delText>
        </w:r>
        <w:r w:rsidR="00251585" w:rsidDel="00C5182E">
          <w:delText>demand</w:delText>
        </w:r>
      </w:del>
      <w:ins w:id="169" w:author="Niall Coyle [NESO]" w:date="2025-08-27T09:34:00Z" w16du:dateUtc="2025-08-27T08:34:00Z">
        <w:r w:rsidR="00C5182E">
          <w:t>generation</w:t>
        </w:r>
      </w:ins>
      <w:r w:rsidR="00251585">
        <w:t xml:space="preserve"> of 600MW would contain 1% of the </w:t>
      </w:r>
      <w:del w:id="170" w:author="Niall Coyle [NESO]" w:date="2025-08-27T09:34:00Z" w16du:dateUtc="2025-08-27T08:34:00Z">
        <w:r w:rsidR="00251585" w:rsidDel="00C5182E">
          <w:delText xml:space="preserve">offtake </w:delText>
        </w:r>
      </w:del>
      <w:ins w:id="171" w:author="Niall Coyle [NESO]" w:date="2025-08-27T09:34:00Z" w16du:dateUtc="2025-08-27T08:34:00Z">
        <w:r w:rsidR="00C5182E">
          <w:t>reduction of generatio</w:t>
        </w:r>
      </w:ins>
      <w:ins w:id="172" w:author="Niall Coyle [NESO]" w:date="2025-08-27T09:35:00Z" w16du:dateUtc="2025-08-27T08:35:00Z">
        <w:r w:rsidR="00C5182E">
          <w:t>n</w:t>
        </w:r>
      </w:ins>
      <w:ins w:id="173" w:author="Niall Coyle [NESO]" w:date="2025-08-27T09:34:00Z" w16du:dateUtc="2025-08-27T08:34:00Z">
        <w:r w:rsidR="00C5182E">
          <w:t xml:space="preserve"> </w:t>
        </w:r>
      </w:ins>
      <w:r w:rsidR="00251585">
        <w:t>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 xml:space="preserve">the Peak Security and </w:t>
      </w:r>
      <w:proofErr w:type="gramStart"/>
      <w:r w:rsidR="00251585">
        <w:t>Year Round</w:t>
      </w:r>
      <w:proofErr w:type="gramEnd"/>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6E8EB0F6"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w:t>
      </w:r>
      <w:del w:id="174" w:author="Niall Coyle [NESO]" w:date="2025-08-27T09:36:00Z" w16du:dateUtc="2025-08-27T08:36:00Z">
        <w:r w:rsidRPr="005443AC" w:rsidDel="0086379F">
          <w:delText xml:space="preserve">increasing </w:delText>
        </w:r>
      </w:del>
      <w:ins w:id="175" w:author="Niall Coyle [NESO]" w:date="2025-08-27T09:36:00Z" w16du:dateUtc="2025-08-27T08:36:00Z">
        <w:r w:rsidR="0086379F">
          <w:t>reducing</w:t>
        </w:r>
        <w:r w:rsidR="0086379F" w:rsidRPr="005443AC">
          <w:t xml:space="preserve"> </w:t>
        </w:r>
      </w:ins>
      <w:r w:rsidRPr="005443AC">
        <w:t xml:space="preserve">by 1MW the </w:t>
      </w:r>
      <w:del w:id="176" w:author="Niall Coyle [NESO]" w:date="2025-08-27T09:36:00Z" w16du:dateUtc="2025-08-27T08:36:00Z">
        <w:r w:rsidRPr="005443AC" w:rsidDel="0086379F">
          <w:delText xml:space="preserve">offtake </w:delText>
        </w:r>
      </w:del>
      <w:ins w:id="177" w:author="Niall Coyle [NESO]" w:date="2025-08-27T09:36:00Z" w16du:dateUtc="2025-08-27T08:36:00Z">
        <w:r w:rsidR="0086379F">
          <w:t>generation</w:t>
        </w:r>
        <w:r w:rsidR="0086379F" w:rsidRPr="005443AC">
          <w:t xml:space="preserve"> </w:t>
        </w:r>
      </w:ins>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w:t>
      </w:r>
      <w:proofErr w:type="gramStart"/>
      <w:r w:rsidR="00364974">
        <w:t>Year Round</w:t>
      </w:r>
      <w:proofErr w:type="gramEnd"/>
      <w:r w:rsidR="00364974">
        <w:t xml:space="preserve">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78" w:name="_Toc32201077"/>
    </w:p>
    <w:p w14:paraId="10911A77" w14:textId="77777777" w:rsidR="006661FE" w:rsidRPr="009470D8" w:rsidRDefault="006661FE" w:rsidP="006661FE">
      <w:pPr>
        <w:pStyle w:val="Heading2"/>
      </w:pPr>
      <w:bookmarkStart w:id="179" w:name="_Toc274049681"/>
      <w:bookmarkStart w:id="180" w:name="_Toc49661110"/>
      <w:r w:rsidRPr="009470D8">
        <w:t>Calculation of local nodal marginal km</w:t>
      </w:r>
      <w:bookmarkEnd w:id="179"/>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81" w:name="_Toc274049682"/>
      <w:r>
        <w:t>Calculation of zonal marginal km</w:t>
      </w:r>
      <w:bookmarkEnd w:id="178"/>
      <w:bookmarkEnd w:id="180"/>
      <w:bookmarkEnd w:id="181"/>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82"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82"/>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w:t>
      </w:r>
      <w:proofErr w:type="gramStart"/>
      <w:r w:rsidRPr="000B6C0D">
        <w:t>Year Round</w:t>
      </w:r>
      <w:proofErr w:type="gramEnd"/>
      <w:r w:rsidRPr="000B6C0D">
        <w:t xml:space="preserve"> marginal km costs for </w:t>
      </w:r>
      <w:proofErr w:type="gramStart"/>
      <w:r w:rsidRPr="000B6C0D">
        <w:t>generation  into</w:t>
      </w:r>
      <w:proofErr w:type="gramEnd"/>
      <w:r w:rsidRPr="000B6C0D">
        <w:t xml:space="preserve"> </w:t>
      </w:r>
      <w:proofErr w:type="gramStart"/>
      <w:r w:rsidRPr="000B6C0D">
        <w:t>Year Round</w:t>
      </w:r>
      <w:proofErr w:type="gramEnd"/>
      <w:r w:rsidRPr="000B6C0D">
        <w:t xml:space="preserve"> Shared marginal km costs and </w:t>
      </w:r>
      <w:proofErr w:type="gramStart"/>
      <w:r w:rsidRPr="000B6C0D">
        <w:t>Year Round</w:t>
      </w:r>
      <w:proofErr w:type="gramEnd"/>
      <w:r w:rsidRPr="000B6C0D">
        <w:t xml:space="preserve">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31B643D2"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w:t>
      </w:r>
      <w:ins w:id="183" w:author="Niall Coyle [NESO]" w:date="2025-08-27T09:37:00Z" w16du:dateUtc="2025-08-27T08:37:00Z">
        <w:r w:rsidR="008C4004" w:rsidRPr="008C4004">
          <w:t xml:space="preserve">, or relevant modification changes. This will include a review of the centre of generation to reflect the location of zero </w:t>
        </w:r>
        <w:proofErr w:type="spellStart"/>
        <w:r w:rsidR="008C4004" w:rsidRPr="008C4004">
          <w:t>MWkm</w:t>
        </w:r>
        <w:proofErr w:type="spellEnd"/>
        <w:r w:rsidR="008C4004" w:rsidRPr="008C4004">
          <w:t xml:space="preserve"> in the </w:t>
        </w:r>
        <w:proofErr w:type="gramStart"/>
        <w:r w:rsidR="008C4004" w:rsidRPr="008C4004">
          <w:t>Year Round</w:t>
        </w:r>
        <w:proofErr w:type="gramEnd"/>
        <w:r w:rsidR="008C4004" w:rsidRPr="008C4004">
          <w:t xml:space="preserve"> background</w:t>
        </w:r>
      </w:ins>
      <w:r w:rsidR="251A27D0">
        <w:t xml:space="preserve">.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w:t>
      </w:r>
      <w:proofErr w:type="gramStart"/>
      <w:r w:rsidRPr="000B6C0D">
        <w:t>boundary;</w:t>
      </w:r>
      <w:proofErr w:type="gramEnd"/>
      <w:r w:rsidRPr="000B6C0D">
        <w:t xml:space="preserve">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84" w:name="_Toc32201078"/>
      <w:bookmarkStart w:id="185" w:name="_Toc49661111"/>
      <w:bookmarkStart w:id="186" w:name="_Toc274049683"/>
      <w:r>
        <w:t>Deriving the Final</w:t>
      </w:r>
      <w:r w:rsidRPr="00E75EE9">
        <w:rPr>
          <w:color w:val="auto"/>
        </w:rPr>
        <w:t xml:space="preserve"> </w:t>
      </w:r>
      <w:r w:rsidRPr="00E75EE9">
        <w:t>Local £/kW Tariff and the Wider</w:t>
      </w:r>
      <w:r>
        <w:t xml:space="preserve"> £/kW Tariff</w:t>
      </w:r>
      <w:bookmarkEnd w:id="184"/>
      <w:bookmarkEnd w:id="185"/>
      <w:bookmarkEnd w:id="186"/>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87" w:name="_Toc49661112"/>
    </w:p>
    <w:p w14:paraId="00EBE464" w14:textId="77777777" w:rsidR="006661FE" w:rsidRPr="00543982" w:rsidRDefault="006661FE" w:rsidP="006661FE">
      <w:pPr>
        <w:pStyle w:val="Heading3"/>
        <w:ind w:firstLine="709"/>
        <w:jc w:val="both"/>
        <w:rPr>
          <w:rFonts w:ascii="Arial (W1)" w:hAnsi="Arial (W1)"/>
        </w:rPr>
      </w:pPr>
      <w:bookmarkStart w:id="188" w:name="_Toc274049684"/>
      <w:r w:rsidRPr="00543982">
        <w:rPr>
          <w:rFonts w:ascii="Arial" w:hAnsi="Arial" w:cs="Arial"/>
          <w:b/>
        </w:rPr>
        <w:t>The Expansion Constant</w:t>
      </w:r>
      <w:bookmarkEnd w:id="187"/>
      <w:bookmarkEnd w:id="188"/>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89" w:name="_Toc274049685"/>
      <w:bookmarkStart w:id="190"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89"/>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w:t>
      </w:r>
      <w:proofErr w:type="gramStart"/>
      <w:r w:rsidRPr="004D2270">
        <w:rPr>
          <w:rFonts w:ascii="Arial (W1)" w:hAnsi="Arial (W1)"/>
          <w:sz w:val="22"/>
          <w:szCs w:val="22"/>
        </w:rPr>
        <w:t>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w:t>
      </w:r>
      <w:proofErr w:type="gramEnd"/>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74E4F" w:rsidRDefault="00926FF8" w:rsidP="00926FF8">
      <w:pPr>
        <w:pStyle w:val="Default"/>
        <w:ind w:left="1440"/>
        <w:rPr>
          <w:rFonts w:ascii="Arial (W1)" w:hAnsi="Arial (W1)"/>
          <w:sz w:val="22"/>
          <w:szCs w:val="22"/>
        </w:rPr>
      </w:pPr>
      <w:r w:rsidRPr="00474E4F">
        <w:rPr>
          <w:rFonts w:ascii="Arial (W1)" w:hAnsi="Arial (W1)"/>
          <w:sz w:val="22"/>
          <w:szCs w:val="22"/>
        </w:rPr>
        <w:t>min { ILF</w:t>
      </w:r>
      <w:r w:rsidRPr="00474E4F">
        <w:rPr>
          <w:rFonts w:ascii="Arial (W1)" w:hAnsi="Arial (W1)"/>
          <w:sz w:val="22"/>
          <w:szCs w:val="22"/>
          <w:vertAlign w:val="subscript"/>
        </w:rPr>
        <w:t>B</w:t>
      </w:r>
      <w:r w:rsidRPr="00474E4F">
        <w:rPr>
          <w:rFonts w:ascii="Arial (W1)" w:hAnsi="Arial (W1)"/>
          <w:sz w:val="22"/>
          <w:szCs w:val="22"/>
        </w:rPr>
        <w:t xml:space="preserve"> × TEC</w:t>
      </w:r>
      <w:r w:rsidRPr="00474E4F">
        <w:rPr>
          <w:rFonts w:ascii="Arial (W1)" w:hAnsi="Arial (W1)"/>
          <w:sz w:val="22"/>
          <w:szCs w:val="22"/>
          <w:vertAlign w:val="subscript"/>
        </w:rPr>
        <w:t>B</w:t>
      </w:r>
      <w:r w:rsidRPr="00474E4F">
        <w:rPr>
          <w:rFonts w:ascii="Arial (W1)" w:hAnsi="Arial (W1)"/>
          <w:sz w:val="22"/>
          <w:szCs w:val="22"/>
        </w:rPr>
        <w:t xml:space="preserve"> - RCap</w:t>
      </w:r>
      <w:r w:rsidRPr="00474E4F">
        <w:rPr>
          <w:rFonts w:ascii="Arial (W1)" w:hAnsi="Arial (W1)"/>
          <w:sz w:val="22"/>
          <w:szCs w:val="22"/>
          <w:vertAlign w:val="subscript"/>
        </w:rPr>
        <w:t>B,</w:t>
      </w:r>
      <w:r w:rsidRPr="00474E4F">
        <w:rPr>
          <w:rFonts w:ascii="Arial (W1)" w:hAnsi="Arial (W1)"/>
          <w:sz w:val="22"/>
          <w:szCs w:val="22"/>
        </w:rPr>
        <w:t xml:space="preserve"> min (Cap</w:t>
      </w:r>
      <w:r w:rsidRPr="00474E4F">
        <w:rPr>
          <w:rFonts w:ascii="Arial (W1)" w:hAnsi="Arial (W1)"/>
          <w:sz w:val="22"/>
          <w:szCs w:val="22"/>
          <w:vertAlign w:val="subscript"/>
        </w:rPr>
        <w:t>IAB</w:t>
      </w:r>
      <w:r w:rsidRPr="00474E4F">
        <w:rPr>
          <w:rFonts w:ascii="Arial (W1)" w:hAnsi="Arial (W1)"/>
          <w:sz w:val="22"/>
          <w:szCs w:val="22"/>
        </w:rPr>
        <w:t>, Cap</w:t>
      </w:r>
      <w:r w:rsidRPr="00474E4F">
        <w:rPr>
          <w:rFonts w:ascii="Arial (W1)" w:hAnsi="Arial (W1)"/>
          <w:sz w:val="22"/>
          <w:szCs w:val="22"/>
          <w:vertAlign w:val="subscript"/>
        </w:rPr>
        <w:t>A</w:t>
      </w:r>
      <w:r w:rsidRPr="00474E4F">
        <w:rPr>
          <w:rFonts w:ascii="Arial (W1)" w:hAnsi="Arial (W1)"/>
          <w:sz w:val="22"/>
          <w:szCs w:val="22"/>
        </w:rPr>
        <w:t xml:space="preserve"> - ILF</w:t>
      </w:r>
      <w:r w:rsidRPr="00474E4F">
        <w:rPr>
          <w:rFonts w:ascii="Arial (W1)" w:hAnsi="Arial (W1)"/>
          <w:sz w:val="22"/>
          <w:szCs w:val="22"/>
          <w:vertAlign w:val="subscript"/>
        </w:rPr>
        <w:t>A</w:t>
      </w:r>
      <w:r w:rsidRPr="00474E4F">
        <w:rPr>
          <w:rFonts w:ascii="Arial (W1)" w:hAnsi="Arial (W1)"/>
          <w:sz w:val="22"/>
          <w:szCs w:val="22"/>
        </w:rPr>
        <w:t xml:space="preserve"> × TEC</w:t>
      </w:r>
      <w:r w:rsidRPr="00474E4F">
        <w:rPr>
          <w:rFonts w:ascii="Arial (W1)" w:hAnsi="Arial (W1)"/>
          <w:sz w:val="22"/>
          <w:szCs w:val="22"/>
          <w:vertAlign w:val="subscript"/>
        </w:rPr>
        <w:t>A</w:t>
      </w:r>
      <w:r w:rsidRPr="00474E4F">
        <w:rPr>
          <w:rFonts w:ascii="Arial (W1)" w:hAnsi="Arial (W1)"/>
          <w:sz w:val="22"/>
          <w:szCs w:val="22"/>
        </w:rPr>
        <w:t xml:space="preserve"> ) </w:t>
      </w:r>
    </w:p>
    <w:p w14:paraId="306065BE" w14:textId="77777777" w:rsidR="00926FF8" w:rsidRPr="00474E4F" w:rsidRDefault="00926FF8" w:rsidP="215D4A0F">
      <w:pPr>
        <w:pStyle w:val="Default"/>
        <w:ind w:left="1440"/>
        <w:rPr>
          <w:rFonts w:ascii="Arial (W1)" w:hAnsi="Arial (W1)"/>
          <w:sz w:val="22"/>
          <w:szCs w:val="22"/>
        </w:rPr>
      </w:pPr>
      <w:r w:rsidRPr="00474E4F">
        <w:rPr>
          <w:rFonts w:ascii="Arial (W1)" w:hAnsi="Arial (W1)"/>
          <w:sz w:val="22"/>
          <w:szCs w:val="22"/>
        </w:rPr>
        <w:tab/>
        <w:t>+ min ( Cap</w:t>
      </w:r>
      <w:r w:rsidRPr="00474E4F">
        <w:rPr>
          <w:rFonts w:ascii="Arial (W1)" w:hAnsi="Arial (W1)"/>
          <w:sz w:val="22"/>
          <w:szCs w:val="22"/>
          <w:vertAlign w:val="subscript"/>
        </w:rPr>
        <w:t>IBC</w:t>
      </w:r>
      <w:r w:rsidRPr="00474E4F">
        <w:rPr>
          <w:rFonts w:ascii="Arial (W1)" w:hAnsi="Arial (W1)"/>
          <w:sz w:val="22"/>
          <w:szCs w:val="22"/>
        </w:rPr>
        <w:t>, Cap</w:t>
      </w:r>
      <w:r w:rsidRPr="00474E4F">
        <w:rPr>
          <w:rFonts w:ascii="Arial (W1)" w:hAnsi="Arial (W1)"/>
          <w:sz w:val="22"/>
          <w:szCs w:val="22"/>
          <w:vertAlign w:val="subscript"/>
        </w:rPr>
        <w:t>C</w:t>
      </w:r>
      <w:r w:rsidRPr="00474E4F">
        <w:rPr>
          <w:rFonts w:ascii="Arial (W1)" w:hAnsi="Arial (W1)"/>
          <w:sz w:val="22"/>
          <w:szCs w:val="22"/>
        </w:rPr>
        <w:t xml:space="preserve"> - ILF</w:t>
      </w:r>
      <w:r w:rsidRPr="00474E4F">
        <w:rPr>
          <w:rFonts w:ascii="Arial (W1)" w:hAnsi="Arial (W1)"/>
          <w:sz w:val="22"/>
          <w:szCs w:val="22"/>
          <w:vertAlign w:val="subscript"/>
        </w:rPr>
        <w:t>C</w:t>
      </w:r>
      <w:r w:rsidRPr="00474E4F">
        <w:rPr>
          <w:rFonts w:ascii="Arial (W1)" w:hAnsi="Arial (W1)"/>
          <w:sz w:val="22"/>
          <w:szCs w:val="22"/>
        </w:rPr>
        <w:t xml:space="preserve"> × TEC</w:t>
      </w:r>
      <w:r w:rsidRPr="00474E4F">
        <w:rPr>
          <w:rFonts w:ascii="Arial (W1)" w:hAnsi="Arial (W1)"/>
          <w:sz w:val="22"/>
          <w:szCs w:val="22"/>
          <w:vertAlign w:val="subscript"/>
        </w:rPr>
        <w:t>C</w:t>
      </w:r>
      <w:r w:rsidRPr="00474E4F">
        <w:rPr>
          <w:rFonts w:ascii="Arial (W1)" w:hAnsi="Arial (W1)"/>
          <w:sz w:val="22"/>
          <w:szCs w:val="22"/>
        </w:rPr>
        <w:t>) }</w:t>
      </w:r>
    </w:p>
    <w:p w14:paraId="7D2C050F" w14:textId="77777777" w:rsidR="00277DA2" w:rsidRPr="00474E4F"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91" w:name="_Toc274049686"/>
      <w:r w:rsidRPr="00543982">
        <w:rPr>
          <w:rFonts w:ascii="Arial" w:hAnsi="Arial" w:cs="Arial"/>
          <w:b/>
        </w:rPr>
        <w:t>The Locational Onshore Security Factor</w:t>
      </w:r>
      <w:bookmarkEnd w:id="190"/>
      <w:bookmarkEnd w:id="191"/>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92" w:name="_Hlt506963614"/>
      <w:bookmarkEnd w:id="192"/>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93"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93"/>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94" w:name="_Toc49661114"/>
      <w:bookmarkStart w:id="195" w:name="_Toc274049687"/>
      <w:r w:rsidRPr="00887323">
        <w:rPr>
          <w:rFonts w:ascii="Arial" w:hAnsi="Arial" w:cs="Arial"/>
          <w:b/>
        </w:rPr>
        <w:t>Initial Transport Tariff</w:t>
      </w:r>
      <w:bookmarkEnd w:id="194"/>
      <w:bookmarkEnd w:id="195"/>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xml:space="preserve">) and </w:t>
      </w:r>
      <w:proofErr w:type="gramStart"/>
      <w:r w:rsidR="0093242F">
        <w:t>Year Round</w:t>
      </w:r>
      <w:proofErr w:type="gramEnd"/>
      <w:r w:rsidR="0093242F">
        <w:t xml:space="preserve">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w:t>
      </w:r>
      <w:proofErr w:type="gramStart"/>
      <w:r w:rsidR="0093242F" w:rsidRPr="000B6C0D">
        <w:t>Year Round</w:t>
      </w:r>
      <w:proofErr w:type="gramEnd"/>
      <w:r w:rsidR="0093242F" w:rsidRPr="000B6C0D">
        <w:t xml:space="preserve"> Not-Shared ITT and </w:t>
      </w:r>
      <w:proofErr w:type="gramStart"/>
      <w:r w:rsidR="0093242F" w:rsidRPr="000B6C0D">
        <w:t>Year Round</w:t>
      </w:r>
      <w:proofErr w:type="gramEnd"/>
      <w:r w:rsidR="0093242F" w:rsidRPr="000B6C0D">
        <w:t xml:space="preserve">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xml:space="preserve">) and </w:t>
      </w:r>
      <w:proofErr w:type="gramStart"/>
      <w:r w:rsidR="00075548">
        <w:t>Year Round</w:t>
      </w:r>
      <w:proofErr w:type="gramEnd"/>
      <w:r w:rsidR="00075548">
        <w:t xml:space="preserve"> zonal marginal km (</w:t>
      </w:r>
      <w:proofErr w:type="spellStart"/>
      <w:r w:rsidR="00075548">
        <w:t>ZMkm</w:t>
      </w:r>
      <w:r w:rsidR="00075548" w:rsidRPr="00AC562E">
        <w:rPr>
          <w:vertAlign w:val="subscript"/>
        </w:rPr>
        <w:t>YR</w:t>
      </w:r>
      <w:proofErr w:type="spellEnd"/>
      <w:r>
        <w:t xml:space="preserve">) </w:t>
      </w:r>
      <w:proofErr w:type="gramStart"/>
      <w:r>
        <w:t>are</w:t>
      </w:r>
      <w:proofErr w:type="gramEnd"/>
      <w:r>
        <w:t xml:space="preserve"> simply multiplied by the expansion constant and the locational security factor to give the </w:t>
      </w:r>
      <w:r w:rsidR="00075548">
        <w:t xml:space="preserve">Peak Security ITT and </w:t>
      </w:r>
      <w:proofErr w:type="gramStart"/>
      <w:r w:rsidR="00075548">
        <w:t>Year Round</w:t>
      </w:r>
      <w:proofErr w:type="gramEnd"/>
      <w:r w:rsidR="00075548">
        <w:t xml:space="preserve">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9707A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w:t>
      </w:r>
      <w:proofErr w:type="gramStart"/>
      <w:r w:rsidRPr="00AB4296">
        <w:rPr>
          <w:rFonts w:ascii="Arial" w:eastAsia="Arial" w:hAnsi="Arial"/>
          <w:sz w:val="22"/>
          <w:szCs w:val="22"/>
        </w:rPr>
        <w:t>end  of</w:t>
      </w:r>
      <w:proofErr w:type="gramEnd"/>
      <w:r w:rsidRPr="00AB4296">
        <w:rPr>
          <w:rFonts w:ascii="Arial" w:eastAsia="Arial" w:hAnsi="Arial"/>
          <w:sz w:val="22"/>
          <w:szCs w:val="22"/>
        </w:rPr>
        <w:t xml:space="preserve">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proofErr w:type="gramStart"/>
      <w:r w:rsidRPr="00EE2ACE">
        <w:rPr>
          <w:rFonts w:ascii="Arial" w:eastAsia="Arial" w:hAnsi="Arial"/>
          <w:sz w:val="22"/>
          <w:szCs w:val="22"/>
          <w:lang w:val="en-US"/>
        </w:rPr>
        <w:t>Year Round</w:t>
      </w:r>
      <w:proofErr w:type="gramEnd"/>
      <w:r w:rsidRPr="00EE2ACE">
        <w:rPr>
          <w:rFonts w:ascii="Arial" w:eastAsia="Arial" w:hAnsi="Arial"/>
          <w:sz w:val="22"/>
          <w:szCs w:val="22"/>
          <w:lang w:val="en-US"/>
        </w:rPr>
        <w:t xml:space="preserve">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proofErr w:type="gramStart"/>
      <w:r w:rsidR="004D3E10" w:rsidRPr="004D3E10">
        <w:rPr>
          <w:rFonts w:ascii="Arial" w:hAnsi="Arial" w:cs="Arial"/>
        </w:rPr>
        <w:t>Non Conventional</w:t>
      </w:r>
      <w:proofErr w:type="spellEnd"/>
      <w:proofErr w:type="gram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9707A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9707A0"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proofErr w:type="gramStart"/>
      <w:r>
        <w:rPr>
          <w:rFonts w:ascii="Arial" w:hAnsi="Arial"/>
        </w:rPr>
        <w:t>Similar to</w:t>
      </w:r>
      <w:proofErr w:type="gramEnd"/>
      <w:r>
        <w:rPr>
          <w:rFonts w:ascii="Arial" w:hAnsi="Arial"/>
        </w:rPr>
        <w:t xml:space="preserve">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w:t>
      </w:r>
      <w:proofErr w:type="gramStart"/>
      <w:r>
        <w:t>Year Round</w:t>
      </w:r>
      <w:proofErr w:type="gramEnd"/>
      <w:r>
        <w:t xml:space="preserve">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96"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9707A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97" w:name="_Toc208554779"/>
      <w:bookmarkStart w:id="198" w:name="_Toc208745842"/>
      <w:bookmarkStart w:id="199" w:name="_Toc274049688"/>
      <w:r w:rsidRPr="00D76842">
        <w:rPr>
          <w:color w:val="auto"/>
        </w:rPr>
        <w:t>Deriving the Final Local Tariff</w:t>
      </w:r>
      <w:bookmarkEnd w:id="197"/>
      <w:bookmarkEnd w:id="198"/>
      <w:r>
        <w:rPr>
          <w:color w:val="auto"/>
        </w:rPr>
        <w:t xml:space="preserve"> (</w:t>
      </w:r>
      <w:r w:rsidRPr="00D76842">
        <w:rPr>
          <w:color w:val="auto"/>
        </w:rPr>
        <w:t>£/kW</w:t>
      </w:r>
      <w:r>
        <w:rPr>
          <w:color w:val="auto"/>
        </w:rPr>
        <w:t>)</w:t>
      </w:r>
      <w:bookmarkEnd w:id="199"/>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00" w:name="_Toc208554780"/>
      <w:bookmarkStart w:id="201" w:name="_Toc208745843"/>
      <w:bookmarkStart w:id="202" w:name="_Toc274049689"/>
      <w:r w:rsidRPr="009F4FB0">
        <w:rPr>
          <w:i/>
          <w:color w:val="auto"/>
        </w:rPr>
        <w:t>Local Circuit Tariff</w:t>
      </w:r>
      <w:bookmarkEnd w:id="200"/>
      <w:bookmarkEnd w:id="201"/>
      <w:bookmarkEnd w:id="202"/>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03" w:name="_Toc208554781"/>
      <w:bookmarkStart w:id="204" w:name="_Toc208745844"/>
    </w:p>
    <w:p w14:paraId="7839E442" w14:textId="77777777" w:rsidR="006661FE" w:rsidRPr="00543982" w:rsidRDefault="006661FE" w:rsidP="006661FE">
      <w:pPr>
        <w:pStyle w:val="Heading3"/>
        <w:ind w:left="709"/>
        <w:rPr>
          <w:rFonts w:ascii="Arial" w:hAnsi="Arial" w:cs="Arial"/>
          <w:b/>
        </w:rPr>
      </w:pPr>
      <w:bookmarkStart w:id="205" w:name="_Toc274049690"/>
      <w:r w:rsidRPr="00543982">
        <w:rPr>
          <w:rFonts w:ascii="Arial" w:hAnsi="Arial" w:cs="Arial"/>
          <w:b/>
        </w:rPr>
        <w:t>Onshore Local Substation Tariff</w:t>
      </w:r>
      <w:bookmarkEnd w:id="203"/>
      <w:bookmarkEnd w:id="204"/>
      <w:bookmarkEnd w:id="205"/>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06"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06"/>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07" w:name="_Toc274049691"/>
      <w:r w:rsidRPr="00543982">
        <w:rPr>
          <w:rFonts w:ascii="Arial" w:hAnsi="Arial" w:cs="Arial"/>
          <w:b/>
        </w:rPr>
        <w:t>Offshore substation local tariff</w:t>
      </w:r>
      <w:bookmarkEnd w:id="207"/>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08" w:name="_Toc49661115"/>
      <w:bookmarkStart w:id="209" w:name="_Toc274049692"/>
      <w:bookmarkEnd w:id="196"/>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w:t>
      </w:r>
      <w:proofErr w:type="spellStart"/>
      <w:r w:rsidRPr="325E90A3">
        <w:rPr>
          <w:rFonts w:ascii="Arial (W1)" w:hAnsi="Arial (W1)"/>
        </w:rPr>
        <w:t>TNUoS</w:t>
      </w:r>
      <w:proofErr w:type="spellEnd"/>
      <w:r w:rsidRPr="325E90A3">
        <w:rPr>
          <w:rFonts w:ascii="Arial (W1)" w:hAnsi="Arial (W1)"/>
        </w:rPr>
        <w:t xml:space="preserve"> charges (</w:t>
      </w:r>
      <w:proofErr w:type="spellStart"/>
      <w:r w:rsidRPr="325E90A3">
        <w:rPr>
          <w:rFonts w:ascii="Arial (W1)" w:hAnsi="Arial (W1)"/>
        </w:rPr>
        <w:t>TRRt</w:t>
      </w:r>
      <w:proofErr w:type="spellEnd"/>
      <w:r w:rsidRPr="325E90A3">
        <w:rPr>
          <w:rFonts w:ascii="Arial (W1)" w:hAnsi="Arial (W1)"/>
        </w:rPr>
        <w:t xml:space="preserve">) is </w:t>
      </w:r>
      <w:proofErr w:type="gramStart"/>
      <w:r w:rsidRPr="325E90A3">
        <w:rPr>
          <w:rFonts w:ascii="Arial (W1)" w:hAnsi="Arial (W1)"/>
        </w:rPr>
        <w:t>set  as</w:t>
      </w:r>
      <w:proofErr w:type="gramEnd"/>
      <w:r w:rsidRPr="325E90A3">
        <w:rPr>
          <w:rFonts w:ascii="Arial (W1)" w:hAnsi="Arial (W1)"/>
        </w:rPr>
        <w:t xml:space="preserve">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w:t>
      </w:r>
      <w:proofErr w:type="gramStart"/>
      <w:r w:rsidRPr="00953325">
        <w:rPr>
          <w:rFonts w:ascii="Arial" w:hAnsi="Arial" w:cs="Arial"/>
          <w:sz w:val="22"/>
          <w:lang w:eastAsia="en-US"/>
        </w:rPr>
        <w:t>and;</w:t>
      </w:r>
      <w:proofErr w:type="gramEnd"/>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 xml:space="preserve">percentiles </w:t>
      </w:r>
      <w:proofErr w:type="gramStart"/>
      <w:r w:rsidRPr="00CD5631">
        <w:rPr>
          <w:rFonts w:ascii="Arial" w:hAnsi="Arial" w:cs="Arial"/>
          <w:sz w:val="22"/>
          <w:szCs w:val="22"/>
          <w:lang w:eastAsia="en-US"/>
        </w:rPr>
        <w:t>and;</w:t>
      </w:r>
      <w:proofErr w:type="gramEnd"/>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08"/>
    <w:bookmarkEnd w:id="209"/>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10" w:name="_Toc32201079"/>
      <w:bookmarkStart w:id="211" w:name="_Toc49661116"/>
      <w:bookmarkStart w:id="212" w:name="_Toc274049693"/>
      <w:r>
        <w:t>Final £/kW Tariff</w:t>
      </w:r>
      <w:bookmarkEnd w:id="210"/>
      <w:bookmarkEnd w:id="211"/>
      <w:bookmarkEnd w:id="212"/>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9707A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9707A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13" w:name="_Toc274049694"/>
      <w:r w:rsidRPr="007B2988">
        <w:t>Stability &amp; Predictability of TNUoS tariffs</w:t>
      </w:r>
      <w:bookmarkEnd w:id="213"/>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Zone B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14" w:name="_Toc32201081"/>
      <w:bookmarkStart w:id="215"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w:t>
      </w:r>
      <w:proofErr w:type="gramStart"/>
      <w:r>
        <w:rPr>
          <w:rFonts w:ascii="Arial" w:hAnsi="Arial" w:cs="Arial"/>
          <w:lang w:val="en-US"/>
        </w:rPr>
        <w:t>and</w:t>
      </w:r>
      <w:proofErr w:type="gramEnd"/>
      <w:r>
        <w:rPr>
          <w:rFonts w:ascii="Arial" w:hAnsi="Arial" w:cs="Arial"/>
          <w:lang w:val="en-US"/>
        </w:rPr>
        <w:t xml:space="preserve">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w:t>
      </w:r>
      <w:proofErr w:type="gramStart"/>
      <w:r>
        <w:rPr>
          <w:rFonts w:ascii="Arial" w:hAnsi="Arial" w:cs="Arial"/>
          <w:lang w:val="en-US"/>
        </w:rPr>
        <w:t>by;</w:t>
      </w:r>
      <w:proofErr w:type="gramEnd"/>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w:t>
      </w:r>
      <w:proofErr w:type="gramStart"/>
      <w:r>
        <w:rPr>
          <w:rFonts w:ascii="Arial" w:hAnsi="Arial" w:cs="Arial"/>
          <w:lang w:val="en-US"/>
        </w:rPr>
        <w:t>as a result of</w:t>
      </w:r>
      <w:proofErr w:type="gramEnd"/>
      <w:r>
        <w:rPr>
          <w:rFonts w:ascii="Arial" w:hAnsi="Arial" w:cs="Arial"/>
          <w:lang w:val="en-US"/>
        </w:rPr>
        <w:t xml:space="preserve">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16"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16"/>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17"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17"/>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9707A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18" w:name="_Toc32201082"/>
      <w:bookmarkStart w:id="219" w:name="_Toc49661119"/>
      <w:bookmarkEnd w:id="214"/>
      <w:bookmarkEnd w:id="215"/>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20" w:name="_Ref506957800"/>
      <w:bookmarkStart w:id="221" w:name="_Toc32201083"/>
      <w:bookmarkStart w:id="222" w:name="_Toc49661120"/>
      <w:bookmarkStart w:id="223" w:name="_Toc98821478"/>
      <w:bookmarkStart w:id="224" w:name="_Toc111259845"/>
      <w:bookmarkStart w:id="225" w:name="_Toc111262532"/>
      <w:bookmarkStart w:id="226" w:name="_Toc274049695"/>
      <w:bookmarkEnd w:id="218"/>
      <w:bookmarkEnd w:id="219"/>
      <w:r w:rsidRPr="00D54761">
        <w:rPr>
          <w:bCs/>
          <w:color w:val="auto"/>
          <w:sz w:val="28"/>
          <w:szCs w:val="28"/>
        </w:rPr>
        <w:t>14.16 Derivation of the Transmission Network Use of System Energy Consumption Tariff</w:t>
      </w:r>
      <w:bookmarkEnd w:id="220"/>
      <w:bookmarkEnd w:id="221"/>
      <w:bookmarkEnd w:id="222"/>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223"/>
      <w:bookmarkEnd w:id="224"/>
      <w:bookmarkEnd w:id="225"/>
      <w:r w:rsidRPr="00D54761">
        <w:rPr>
          <w:bCs/>
          <w:color w:val="auto"/>
          <w:sz w:val="28"/>
          <w:szCs w:val="28"/>
        </w:rPr>
        <w:t>s</w:t>
      </w:r>
      <w:bookmarkEnd w:id="226"/>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27" w:name="_Toc274049696"/>
      <w:r>
        <w:t>Short Term Transmission Entry Capacity (STTEC) Tariff</w:t>
      </w:r>
      <w:bookmarkEnd w:id="227"/>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w:t>
      </w:r>
      <w:proofErr w:type="gramStart"/>
      <w:r>
        <w:t>Short Term</w:t>
      </w:r>
      <w:proofErr w:type="gramEnd"/>
      <w:r>
        <w:t xml:space="preserve">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28" w:name="_Toc274049697"/>
      <w:r w:rsidRPr="00DC7159">
        <w:t>Limited Duration Transmission Entry Capacity (LDTEC) Tariffs</w:t>
      </w:r>
      <w:bookmarkEnd w:id="228"/>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29"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30" w:name="_Toc32201085"/>
      <w:bookmarkStart w:id="231" w:name="_Toc49661123"/>
      <w:bookmarkStart w:id="232" w:name="_Toc274049698"/>
      <w:bookmarkEnd w:id="229"/>
      <w:r w:rsidRPr="00D54761">
        <w:rPr>
          <w:color w:val="auto"/>
          <w:sz w:val="28"/>
          <w:szCs w:val="28"/>
        </w:rPr>
        <w:t>14.17 Demand Charges</w:t>
      </w:r>
      <w:bookmarkEnd w:id="230"/>
      <w:bookmarkEnd w:id="231"/>
      <w:bookmarkEnd w:id="232"/>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33" w:name="_Toc32201086"/>
      <w:bookmarkStart w:id="234" w:name="_Toc49661124"/>
      <w:bookmarkStart w:id="235" w:name="_Toc274049699"/>
      <w:r>
        <w:t>Parties Liable for Demand Charges</w:t>
      </w:r>
      <w:bookmarkEnd w:id="233"/>
      <w:bookmarkEnd w:id="234"/>
      <w:bookmarkEnd w:id="235"/>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36" w:name="_Toc32201087"/>
      <w:bookmarkStart w:id="237" w:name="_Toc49661125"/>
      <w:bookmarkStart w:id="238" w:name="_Toc274049700"/>
      <w:r>
        <w:t xml:space="preserve">Basis of </w:t>
      </w:r>
      <w:r w:rsidR="00010EB2">
        <w:t>Demand Locational</w:t>
      </w:r>
      <w:r>
        <w:t xml:space="preserve"> Charges</w:t>
      </w:r>
      <w:bookmarkEnd w:id="236"/>
      <w:bookmarkEnd w:id="237"/>
      <w:bookmarkEnd w:id="238"/>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46FB7098">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3EE0892E">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39" w:name="_Toc49661126"/>
      <w:bookmarkStart w:id="240"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39"/>
      <w:bookmarkEnd w:id="240"/>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41" w:name="_Toc49661127"/>
      <w:bookmarkStart w:id="242" w:name="_Toc274049702"/>
      <w:r w:rsidRPr="004248A1">
        <w:rPr>
          <w:rFonts w:ascii="Arial" w:hAnsi="Arial" w:cs="Arial"/>
          <w:b/>
        </w:rPr>
        <w:t>Power Stations with a Bilateral Connection Agreement</w:t>
      </w:r>
      <w:bookmarkEnd w:id="241"/>
      <w:r w:rsidRPr="004248A1">
        <w:rPr>
          <w:rFonts w:ascii="Arial" w:hAnsi="Arial" w:cs="Arial"/>
          <w:b/>
        </w:rPr>
        <w:t xml:space="preserve"> and Licensable Generation with a Bilateral Embedded Generation Agreement</w:t>
      </w:r>
      <w:bookmarkEnd w:id="242"/>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43" w:name="_Toc49661128"/>
      <w:bookmarkStart w:id="244" w:name="_Toc274049703"/>
      <w:r w:rsidRPr="004248A1">
        <w:rPr>
          <w:rFonts w:ascii="Arial" w:hAnsi="Arial" w:cs="Arial"/>
          <w:b/>
        </w:rPr>
        <w:t>Exemptible Generation and Derogated Distribution Interconnectors with a Bilateral Embedded Generation Agreement</w:t>
      </w:r>
      <w:bookmarkEnd w:id="243"/>
      <w:bookmarkEnd w:id="244"/>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45" w:name="_Toc32201088"/>
      <w:bookmarkStart w:id="246" w:name="_Toc49661130"/>
    </w:p>
    <w:p w14:paraId="2145EB86" w14:textId="77777777" w:rsidR="006661FE" w:rsidRDefault="006661FE" w:rsidP="006661FE">
      <w:pPr>
        <w:pStyle w:val="Heading2"/>
      </w:pPr>
      <w:bookmarkStart w:id="247" w:name="_Toc274049704"/>
      <w:r>
        <w:t>Small Generators Tariffs</w:t>
      </w:r>
      <w:bookmarkEnd w:id="247"/>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48" w:name="_Toc274049705"/>
      <w:r>
        <w:t>The Triad</w:t>
      </w:r>
      <w:bookmarkEnd w:id="245"/>
      <w:bookmarkEnd w:id="246"/>
      <w:bookmarkEnd w:id="248"/>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49"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49"/>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50" w:name="_Toc497131269"/>
      <w:r w:rsidR="006661FE">
        <w:fldChar w:fldCharType="begin"/>
      </w:r>
      <w:r w:rsidR="006661FE">
        <w:instrText xml:space="preserve"> XE "Triad" </w:instrText>
      </w:r>
      <w:r w:rsidR="006661FE">
        <w:fldChar w:fldCharType="end"/>
      </w:r>
      <w:bookmarkEnd w:id="250"/>
      <w:r w:rsidR="006661FE">
        <w:fldChar w:fldCharType="begin"/>
      </w:r>
      <w:r w:rsidR="006661FE">
        <w:instrText xml:space="preserve"> XE "Trading Unit" </w:instrText>
      </w:r>
      <w:r w:rsidR="006661FE">
        <w:fldChar w:fldCharType="end"/>
      </w:r>
    </w:p>
    <w:bookmarkStart w:id="251"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51"/>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52" w:name="_Hlt497734631"/>
      <w:bookmarkEnd w:id="252"/>
      <w:r>
        <w:t xml:space="preserve"> </w:t>
      </w:r>
      <w:r w:rsidR="002064B2">
        <w:t xml:space="preserve"> </w:t>
      </w:r>
      <w:bookmarkStart w:id="253" w:name="_Ref192597305"/>
      <w:r w:rsidR="002064B2">
        <w:t>Throughout the year Users will submit a Demand Forecast. A Demand Forecast will include:</w:t>
      </w:r>
      <w:bookmarkEnd w:id="253"/>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54" w:name="_Hlk35263653"/>
      <w:bookmarkStart w:id="255" w:name="_Hlk35263622"/>
      <w:r w:rsidRPr="00010EB2">
        <w:rPr>
          <w:rFonts w:ascii="Arial" w:hAnsi="Arial" w:cs="Arial"/>
          <w:b/>
        </w:rPr>
        <w:t>Initial Reconciliation Part 2 – Non-half-hourly metered demand</w:t>
      </w:r>
    </w:p>
    <w:bookmarkEnd w:id="254"/>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56" w:name="_Hlk35263694"/>
      <w:r w:rsidRPr="00010EB2">
        <w:rPr>
          <w:rFonts w:ascii="Arial" w:hAnsi="Arial" w:cs="Arial"/>
        </w:rPr>
        <w:t xml:space="preserve">non-half-hourly metered demand will be </w:t>
      </w:r>
      <w:bookmarkEnd w:id="256"/>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55"/>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  The upper limit of the Limiting Regulation</w:t>
      </w:r>
    </w:p>
    <w:p w14:paraId="59DD7246" w14:textId="51FC1B62" w:rsidR="0022187C" w:rsidRPr="00CD5631" w:rsidRDefault="009707A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57"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w:t>
      </w:r>
      <w:proofErr w:type="spellStart"/>
      <w:r w:rsidRPr="00853D78">
        <w:t>non half-</w:t>
      </w:r>
      <w:proofErr w:type="spellEnd"/>
      <w:r w:rsidRPr="00853D78">
        <w:t xml:space="preserve">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w:t>
      </w:r>
      <w:proofErr w:type="spellStart"/>
      <w:r w:rsidRPr="00853D78">
        <w:t>BSCCo</w:t>
      </w:r>
      <w:proofErr w:type="spellEnd"/>
      <w:r w:rsidRPr="00853D78">
        <w:t xml:space="preserve">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w:t>
      </w:r>
      <w:proofErr w:type="spellStart"/>
      <w:r w:rsidRPr="00853D78">
        <w:t>non half-</w:t>
      </w:r>
      <w:proofErr w:type="spellEnd"/>
      <w:r w:rsidRPr="00853D78">
        <w:t xml:space="preserve">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w:t>
      </w:r>
      <w:proofErr w:type="spellStart"/>
      <w:r w:rsidRPr="00853D78">
        <w:t>BSCCo</w:t>
      </w:r>
      <w:proofErr w:type="spellEnd"/>
      <w:r w:rsidRPr="00853D78">
        <w:t xml:space="preserve">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 xml:space="preserve">and is reported as such from </w:t>
      </w:r>
      <w:proofErr w:type="spellStart"/>
      <w:r w:rsidRPr="00853D78">
        <w:t>BSCCo</w:t>
      </w:r>
      <w:proofErr w:type="spellEnd"/>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258" w:name="_Toc274049713"/>
      <w:r>
        <w:t>Further Information</w:t>
      </w:r>
      <w:bookmarkEnd w:id="258"/>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59" w:name="_Toc32201092"/>
      <w:bookmarkStart w:id="260" w:name="_Toc49661139"/>
      <w:bookmarkStart w:id="261" w:name="_Toc274049714"/>
      <w:bookmarkEnd w:id="257"/>
      <w:r w:rsidRPr="00FE40FB">
        <w:rPr>
          <w:color w:val="auto"/>
          <w:sz w:val="28"/>
          <w:szCs w:val="28"/>
        </w:rPr>
        <w:t>14.18 Generation charges</w:t>
      </w:r>
      <w:bookmarkEnd w:id="259"/>
      <w:bookmarkEnd w:id="260"/>
      <w:bookmarkEnd w:id="261"/>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62" w:name="_Toc32201093"/>
      <w:bookmarkStart w:id="263" w:name="_Toc49661140"/>
      <w:bookmarkStart w:id="264" w:name="_Toc274049715"/>
      <w:r>
        <w:t>Parties Liable for Generation Charges</w:t>
      </w:r>
      <w:bookmarkEnd w:id="262"/>
      <w:bookmarkEnd w:id="263"/>
      <w:bookmarkEnd w:id="264"/>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65" w:name="_Toc274049716"/>
      <w:bookmarkStart w:id="266" w:name="_Toc32201094"/>
      <w:bookmarkStart w:id="267" w:name="_Toc49661141"/>
      <w:r>
        <w:t>Structure of Generation Charges</w:t>
      </w:r>
      <w:bookmarkEnd w:id="265"/>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68" w:name="_Toc274049717"/>
      <w:r>
        <w:t>Basis of Wider Generation Charges</w:t>
      </w:r>
      <w:bookmarkEnd w:id="266"/>
      <w:bookmarkEnd w:id="267"/>
      <w:bookmarkEnd w:id="268"/>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69" w:name="_Toc274049718"/>
      <w:r w:rsidRPr="00887323">
        <w:rPr>
          <w:rFonts w:ascii="Arial" w:hAnsi="Arial" w:cs="Arial"/>
          <w:b/>
        </w:rPr>
        <w:t>Generation with positive wider tariffs</w:t>
      </w:r>
      <w:bookmarkEnd w:id="269"/>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70" w:name="_Ref272935596"/>
      <w:r>
        <w:t>The short-term chargeable capacity for Power Stations situated with positive generation tariffs is any approved STTEC or LDTEC applicable to that Power Station during a valid STTEC Period or LDTEC Period, as appropriate.</w:t>
      </w:r>
      <w:bookmarkEnd w:id="270"/>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73" w:name="_Toc49661143"/>
      <w:bookmarkStart w:id="274" w:name="_Toc274049719"/>
      <w:r w:rsidRPr="004248A1">
        <w:rPr>
          <w:rFonts w:ascii="Arial" w:hAnsi="Arial" w:cs="Arial"/>
          <w:b/>
        </w:rPr>
        <w:t xml:space="preserve">Generation with negative wider </w:t>
      </w:r>
      <w:bookmarkEnd w:id="273"/>
      <w:r w:rsidRPr="004248A1">
        <w:rPr>
          <w:rFonts w:ascii="Arial" w:hAnsi="Arial" w:cs="Arial"/>
          <w:b/>
        </w:rPr>
        <w:t>tariffs</w:t>
      </w:r>
      <w:bookmarkEnd w:id="274"/>
    </w:p>
    <w:p w14:paraId="5B84D42C" w14:textId="77777777" w:rsidR="006661FE" w:rsidRDefault="006661FE" w:rsidP="007D27B2">
      <w:pPr>
        <w:pStyle w:val="1"/>
        <w:numPr>
          <w:ilvl w:val="0"/>
          <w:numId w:val="73"/>
        </w:numPr>
        <w:jc w:val="both"/>
      </w:pPr>
      <w:bookmarkStart w:id="275"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76"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76"/>
    </w:p>
    <w:bookmarkEnd w:id="275"/>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77" w:name="_Toc274049720"/>
      <w:r>
        <w:t>Basis of Local Generation Charges</w:t>
      </w:r>
      <w:bookmarkEnd w:id="277"/>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78" w:name="_Toc497131273"/>
      <w:bookmarkStart w:id="279" w:name="_Toc32201095"/>
      <w:bookmarkStart w:id="280" w:name="_Toc49661145"/>
      <w:bookmarkStart w:id="281" w:name="_Toc274049722"/>
      <w:bookmarkStart w:id="282" w:name="_Hlt497625183"/>
      <w:r>
        <w:t>Monthly Charges</w:t>
      </w:r>
      <w:bookmarkEnd w:id="278"/>
      <w:bookmarkEnd w:id="279"/>
      <w:bookmarkEnd w:id="280"/>
      <w:bookmarkEnd w:id="281"/>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83" w:name="_Hlt532284319"/>
      <w:bookmarkStart w:id="284" w:name="_Ref272933161"/>
      <w:bookmarkEnd w:id="283"/>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84"/>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85" w:name="_Toc274049723"/>
      <w:r>
        <w:t>Ad hoc Charges</w:t>
      </w:r>
      <w:bookmarkEnd w:id="285"/>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86" w:name="_Toc274049724"/>
      <w:r w:rsidRPr="00FE2E3E">
        <w:t>Embedded Transmission Use of System Charges “</w:t>
      </w:r>
      <w:proofErr w:type="spellStart"/>
      <w:r w:rsidRPr="00FE2E3E">
        <w:t>ETUoS</w:t>
      </w:r>
      <w:proofErr w:type="spellEnd"/>
      <w:r w:rsidRPr="00FE2E3E">
        <w:t>”</w:t>
      </w:r>
      <w:bookmarkEnd w:id="286"/>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87"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287"/>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9707A0"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288" w:name="_Hlk155617635"/>
      <w:r w:rsidR="00CC06E2" w:rsidRPr="00CD5631">
        <w:rPr>
          <w:u w:val="single"/>
          <w:vertAlign w:val="subscript"/>
        </w:rPr>
        <w:t>DNO</w:t>
      </w:r>
      <w:bookmarkEnd w:id="288"/>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89" w:name="_Toc32201096"/>
      <w:bookmarkStart w:id="290" w:name="_Toc49661146"/>
      <w:bookmarkStart w:id="291" w:name="_Toc274049725"/>
      <w:r>
        <w:t>Reconciliation of Generation Charges</w:t>
      </w:r>
      <w:bookmarkEnd w:id="289"/>
      <w:bookmarkEnd w:id="290"/>
      <w:bookmarkEnd w:id="291"/>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92" w:name="_Toc32201097"/>
      <w:bookmarkStart w:id="293" w:name="_Toc49661147"/>
      <w:bookmarkStart w:id="294" w:name="_Toc274049726"/>
      <w:bookmarkEnd w:id="282"/>
      <w:r>
        <w:t>Further Information</w:t>
      </w:r>
      <w:bookmarkEnd w:id="292"/>
      <w:bookmarkEnd w:id="293"/>
      <w:bookmarkEnd w:id="294"/>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95" w:name="_Toc32201098"/>
      <w:r>
        <w:br w:type="page"/>
      </w:r>
      <w:bookmarkStart w:id="296" w:name="_Toc49661148"/>
      <w:bookmarkStart w:id="297" w:name="_Toc274049727"/>
      <w:r w:rsidRPr="00FE40FB">
        <w:rPr>
          <w:color w:val="auto"/>
          <w:sz w:val="28"/>
          <w:szCs w:val="28"/>
        </w:rPr>
        <w:t>14.19 Data Requirements</w:t>
      </w:r>
      <w:bookmarkEnd w:id="295"/>
      <w:bookmarkEnd w:id="296"/>
      <w:bookmarkEnd w:id="297"/>
    </w:p>
    <w:p w14:paraId="1B1F56AD" w14:textId="77777777" w:rsidR="006661FE" w:rsidRDefault="006661FE" w:rsidP="006661FE">
      <w:pPr>
        <w:pStyle w:val="Heading2"/>
      </w:pPr>
    </w:p>
    <w:p w14:paraId="1C4CFCE6" w14:textId="77777777" w:rsidR="006661FE" w:rsidRDefault="006661FE" w:rsidP="006661FE">
      <w:pPr>
        <w:pStyle w:val="Heading2"/>
      </w:pPr>
      <w:bookmarkStart w:id="298" w:name="_Toc32201099"/>
      <w:bookmarkStart w:id="299" w:name="_Toc49661149"/>
      <w:bookmarkStart w:id="300" w:name="_Toc274049728"/>
      <w:r>
        <w:t>Data Required for Charge Setting</w:t>
      </w:r>
      <w:bookmarkEnd w:id="298"/>
      <w:bookmarkEnd w:id="299"/>
      <w:bookmarkEnd w:id="300"/>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01" w:name="_Toc32201100"/>
      <w:bookmarkStart w:id="302" w:name="_Toc49661150"/>
      <w:bookmarkStart w:id="303" w:name="_Toc274049729"/>
      <w:r>
        <w:t>Data Required for Calculating Users’ Charges</w:t>
      </w:r>
      <w:bookmarkEnd w:id="301"/>
      <w:bookmarkEnd w:id="302"/>
      <w:bookmarkEnd w:id="303"/>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04" w:name="_Toc32201101"/>
      <w:r>
        <w:br w:type="page"/>
      </w:r>
      <w:bookmarkStart w:id="305" w:name="_Toc49661151"/>
      <w:bookmarkStart w:id="306" w:name="_Toc274049730"/>
      <w:r w:rsidRPr="00FE40FB">
        <w:rPr>
          <w:color w:val="auto"/>
          <w:sz w:val="28"/>
          <w:szCs w:val="28"/>
        </w:rPr>
        <w:t>14.20 Applications</w:t>
      </w:r>
      <w:bookmarkEnd w:id="304"/>
      <w:bookmarkEnd w:id="305"/>
      <w:bookmarkEnd w:id="306"/>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07" w:name="_Ref531603538"/>
      <w:bookmarkStart w:id="308" w:name="_Toc32201102"/>
      <w:r>
        <w:br w:type="page"/>
      </w:r>
      <w:bookmarkStart w:id="309" w:name="_Toc49661152"/>
      <w:bookmarkStart w:id="310" w:name="_Toc274049731"/>
      <w:bookmarkEnd w:id="307"/>
      <w:bookmarkEnd w:id="308"/>
      <w:r w:rsidRPr="00FE40FB">
        <w:rPr>
          <w:color w:val="auto"/>
        </w:rPr>
        <w:t xml:space="preserve">14.21 </w:t>
      </w:r>
      <w:r w:rsidRPr="00FE40FB">
        <w:rPr>
          <w:color w:val="auto"/>
          <w:sz w:val="28"/>
          <w:szCs w:val="28"/>
        </w:rPr>
        <w:t>Transport Model Example</w:t>
      </w:r>
      <w:bookmarkEnd w:id="309"/>
      <w:bookmarkEnd w:id="310"/>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9707A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1A813"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D4CF84"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842D5"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9707A0" w:rsidP="006661FE">
      <w:pPr>
        <w:pStyle w:val="BodyText"/>
        <w:rPr>
          <w:sz w:val="22"/>
        </w:rPr>
      </w:pPr>
      <w:r>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9707A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9707A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9707A0"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9707A0"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10  =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143D5C72" w:rsidR="00A260E8" w:rsidRPr="00E010AE" w:rsidRDefault="006661FE" w:rsidP="006661FE">
      <w:pPr>
        <w:pStyle w:val="BodyText2"/>
        <w:jc w:val="both"/>
        <w:rPr>
          <w:rFonts w:ascii="Arial" w:hAnsi="Arial" w:cs="Arial"/>
          <w:i w:val="0"/>
        </w:rPr>
      </w:pPr>
      <w:r w:rsidRPr="00E010AE">
        <w:rPr>
          <w:rFonts w:ascii="Arial" w:hAnsi="Arial" w:cs="Arial"/>
          <w:i w:val="0"/>
        </w:rPr>
        <w:t xml:space="preserve">We then ‘inject’ 1MW of generation at each node with a corresponding 1MW </w:t>
      </w:r>
      <w:del w:id="311" w:author="Niall Coyle [NESO]" w:date="2025-08-27T09:39:00Z" w16du:dateUtc="2025-08-27T08:39:00Z">
        <w:r w:rsidRPr="00E010AE" w:rsidDel="005C4ED9">
          <w:rPr>
            <w:rFonts w:ascii="Arial" w:hAnsi="Arial" w:cs="Arial"/>
            <w:i w:val="0"/>
          </w:rPr>
          <w:delText>offtake (demand)</w:delText>
        </w:r>
      </w:del>
      <w:ins w:id="312" w:author="Niall Coyle [NESO]" w:date="2025-08-27T09:39:00Z" w16du:dateUtc="2025-08-27T08:39:00Z">
        <w:r w:rsidR="005C4ED9">
          <w:rPr>
            <w:rFonts w:ascii="Arial" w:hAnsi="Arial" w:cs="Arial"/>
            <w:i w:val="0"/>
          </w:rPr>
          <w:t>reduction in generation</w:t>
        </w:r>
      </w:ins>
      <w:r w:rsidRPr="00E010AE">
        <w:rPr>
          <w:rFonts w:ascii="Arial" w:hAnsi="Arial" w:cs="Arial"/>
          <w:i w:val="0"/>
        </w:rPr>
        <w:t xml:space="preserve">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Year Round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917A93"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A78CFF2"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13" w:name="_Toc32201103"/>
      <w:r>
        <w:br w:type="page"/>
      </w:r>
      <w:bookmarkStart w:id="314" w:name="_Toc49661153"/>
      <w:bookmarkStart w:id="315"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313"/>
      <w:bookmarkEnd w:id="314"/>
      <w:bookmarkEnd w:id="315"/>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3E44580"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t>
      </w:r>
      <w:del w:id="316" w:author="Niall Coyle [NESO]" w:date="2025-08-27T09:40:00Z" w16du:dateUtc="2025-08-27T08:40:00Z">
        <w:r w:rsidDel="004435BF">
          <w:rPr>
            <w:rFonts w:ascii="Arial" w:hAnsi="Arial"/>
            <w:sz w:val="22"/>
          </w:rPr>
          <w:delText xml:space="preserve">withdrawal </w:delText>
        </w:r>
      </w:del>
      <w:ins w:id="317" w:author="Niall Coyle [NESO]" w:date="2025-08-27T09:40:00Z" w16du:dateUtc="2025-08-27T08:40:00Z">
        <w:r w:rsidR="004435BF">
          <w:rPr>
            <w:rFonts w:ascii="Arial" w:hAnsi="Arial"/>
            <w:sz w:val="22"/>
          </w:rPr>
          <w:t xml:space="preserve">reduction in generation </w:t>
        </w:r>
      </w:ins>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rsidDel="004435BF" w14:paraId="46266EDF" w14:textId="16B760FC" w:rsidTr="00CD2194">
        <w:trPr>
          <w:trHeight w:val="247"/>
          <w:del w:id="318" w:author="Niall Coyle [NESO]" w:date="2025-08-27T09:43:00Z"/>
        </w:trPr>
        <w:tc>
          <w:tcPr>
            <w:tcW w:w="630" w:type="dxa"/>
            <w:shd w:val="solid" w:color="FFFFFF" w:fill="auto"/>
          </w:tcPr>
          <w:p w14:paraId="55651355" w14:textId="24CA91FF" w:rsidR="00CD2194" w:rsidDel="004435BF" w:rsidRDefault="00CD2194" w:rsidP="00CD2194">
            <w:pPr>
              <w:jc w:val="both"/>
              <w:rPr>
                <w:del w:id="319" w:author="Niall Coyle [NESO]" w:date="2025-08-27T09:43:00Z" w16du:dateUtc="2025-08-27T08:43:00Z"/>
                <w:rFonts w:ascii="Arial" w:hAnsi="Arial"/>
                <w:color w:val="000000"/>
              </w:rPr>
            </w:pPr>
            <w:del w:id="320" w:author="Niall Coyle [NESO]" w:date="2025-08-27T09:41:00Z" w16du:dateUtc="2025-08-27T08:41:00Z">
              <w:r w:rsidDel="004435BF">
                <w:rPr>
                  <w:rFonts w:ascii="Arial" w:hAnsi="Arial"/>
                  <w:color w:val="000000"/>
                  <w:sz w:val="22"/>
                </w:rPr>
                <w:delText>4</w:delText>
              </w:r>
            </w:del>
          </w:p>
        </w:tc>
        <w:tc>
          <w:tcPr>
            <w:tcW w:w="1320" w:type="dxa"/>
            <w:shd w:val="solid" w:color="FFFFFF" w:fill="auto"/>
            <w:vAlign w:val="bottom"/>
          </w:tcPr>
          <w:p w14:paraId="21A392ED" w14:textId="0A4F989D" w:rsidR="00CD2194" w:rsidDel="004435BF" w:rsidRDefault="00CD2194" w:rsidP="00CD2194">
            <w:pPr>
              <w:pStyle w:val="1"/>
              <w:rPr>
                <w:del w:id="321" w:author="Niall Coyle [NESO]" w:date="2025-08-27T09:43:00Z" w16du:dateUtc="2025-08-27T08:43:00Z"/>
                <w:rFonts w:eastAsia="Arial Unicode MS"/>
              </w:rPr>
            </w:pPr>
            <w:del w:id="322" w:author="Niall Coyle [NESO]" w:date="2025-08-27T09:41:00Z" w16du:dateUtc="2025-08-27T08:41:00Z">
              <w:r w:rsidDel="004435BF">
                <w:rPr>
                  <w:snapToGrid w:val="0"/>
                </w:rPr>
                <w:delText>ABNE10</w:delText>
              </w:r>
            </w:del>
          </w:p>
        </w:tc>
        <w:tc>
          <w:tcPr>
            <w:tcW w:w="1680" w:type="dxa"/>
            <w:shd w:val="solid" w:color="FFFFFF" w:fill="auto"/>
            <w:vAlign w:val="bottom"/>
          </w:tcPr>
          <w:p w14:paraId="1B4848EB" w14:textId="2A9E829F" w:rsidR="00CD2194" w:rsidDel="004435BF" w:rsidRDefault="00CD2194" w:rsidP="00CD2194">
            <w:pPr>
              <w:jc w:val="right"/>
              <w:rPr>
                <w:del w:id="323" w:author="Niall Coyle [NESO]" w:date="2025-08-27T09:43:00Z" w16du:dateUtc="2025-08-27T08:43:00Z"/>
                <w:rFonts w:ascii="Arial" w:eastAsia="Arial Unicode MS" w:hAnsi="Arial"/>
              </w:rPr>
            </w:pPr>
            <w:del w:id="324" w:author="Niall Coyle [NESO]" w:date="2025-08-27T09:41:00Z" w16du:dateUtc="2025-08-27T08:41:00Z">
              <w:r w:rsidDel="004435BF">
                <w:rPr>
                  <w:rFonts w:ascii="Arial" w:hAnsi="Arial"/>
                  <w:snapToGrid w:val="0"/>
                </w:rPr>
                <w:delText>5.73</w:delText>
              </w:r>
            </w:del>
          </w:p>
        </w:tc>
        <w:tc>
          <w:tcPr>
            <w:tcW w:w="1680" w:type="dxa"/>
            <w:shd w:val="solid" w:color="FFFFFF" w:fill="auto"/>
          </w:tcPr>
          <w:p w14:paraId="3F222967" w14:textId="1E05E176" w:rsidR="00CD2194" w:rsidDel="004435BF" w:rsidRDefault="00CD2194" w:rsidP="00CD2194">
            <w:pPr>
              <w:jc w:val="right"/>
              <w:rPr>
                <w:del w:id="325" w:author="Niall Coyle [NESO]" w:date="2025-08-27T09:43:00Z" w16du:dateUtc="2025-08-27T08:43:00Z"/>
                <w:rFonts w:ascii="Arial" w:hAnsi="Arial"/>
                <w:snapToGrid w:val="0"/>
                <w:color w:val="000000"/>
              </w:rPr>
            </w:pPr>
            <w:del w:id="326" w:author="Niall Coyle [NESO]" w:date="2025-08-27T09:41:00Z" w16du:dateUtc="2025-08-27T08:41:00Z">
              <w:r w:rsidDel="004435BF">
                <w:rPr>
                  <w:rFonts w:ascii="Arial" w:hAnsi="Arial"/>
                  <w:snapToGrid w:val="0"/>
                  <w:color w:val="000000"/>
                </w:rPr>
                <w:delText>0.00</w:delText>
              </w:r>
            </w:del>
          </w:p>
        </w:tc>
        <w:tc>
          <w:tcPr>
            <w:tcW w:w="1560" w:type="dxa"/>
            <w:shd w:val="solid" w:color="FFFFFF" w:fill="auto"/>
          </w:tcPr>
          <w:p w14:paraId="1C9B1994" w14:textId="62A71B38" w:rsidR="00CD2194" w:rsidDel="004435BF" w:rsidRDefault="00CD2194" w:rsidP="00CD2194">
            <w:pPr>
              <w:jc w:val="right"/>
              <w:rPr>
                <w:del w:id="327" w:author="Niall Coyle [NESO]" w:date="2025-08-27T09:43:00Z" w16du:dateUtc="2025-08-27T08:43:00Z"/>
                <w:rFonts w:ascii="Arial" w:hAnsi="Arial"/>
                <w:snapToGrid w:val="0"/>
                <w:color w:val="000000"/>
              </w:rPr>
            </w:pPr>
            <w:del w:id="328" w:author="Niall Coyle [NESO]" w:date="2025-08-27T09:41:00Z" w16du:dateUtc="2025-08-27T08:41:00Z">
              <w:r w:rsidDel="004435BF">
                <w:rPr>
                  <w:rFonts w:ascii="Arial" w:hAnsi="Arial"/>
                  <w:snapToGrid w:val="0"/>
                  <w:color w:val="000000"/>
                </w:rPr>
                <w:delText>459.90</w:delText>
              </w:r>
            </w:del>
          </w:p>
        </w:tc>
        <w:tc>
          <w:tcPr>
            <w:tcW w:w="1560" w:type="dxa"/>
            <w:shd w:val="solid" w:color="FFFFFF" w:fill="auto"/>
            <w:vAlign w:val="bottom"/>
          </w:tcPr>
          <w:p w14:paraId="05310F59" w14:textId="3FCC2BC1" w:rsidR="00CD2194" w:rsidDel="004435BF" w:rsidRDefault="00CD2194" w:rsidP="00CD2194">
            <w:pPr>
              <w:jc w:val="right"/>
              <w:rPr>
                <w:del w:id="329" w:author="Niall Coyle [NESO]" w:date="2025-08-27T09:43:00Z" w16du:dateUtc="2025-08-27T08:43:00Z"/>
                <w:rFonts w:ascii="Arial" w:eastAsia="Arial Unicode MS" w:hAnsi="Arial"/>
              </w:rPr>
            </w:pPr>
            <w:del w:id="330" w:author="Niall Coyle [NESO]" w:date="2025-08-27T09:41:00Z" w16du:dateUtc="2025-08-27T08:41:00Z">
              <w:r w:rsidDel="004435BF">
                <w:rPr>
                  <w:rFonts w:ascii="Arial" w:hAnsi="Arial"/>
                  <w:snapToGrid w:val="0"/>
                  <w:color w:val="000000"/>
                </w:rPr>
                <w:delText>0.00</w:delText>
              </w:r>
            </w:del>
          </w:p>
        </w:tc>
      </w:tr>
      <w:tr w:rsidR="00CD2194" w:rsidRPr="00506BD8" w:rsidDel="004435BF" w14:paraId="6F01F173" w14:textId="52E3F47F" w:rsidTr="00CD2194">
        <w:trPr>
          <w:trHeight w:val="247"/>
          <w:del w:id="331" w:author="Niall Coyle [NESO]" w:date="2025-08-27T09:43:00Z"/>
        </w:trPr>
        <w:tc>
          <w:tcPr>
            <w:tcW w:w="630" w:type="dxa"/>
            <w:shd w:val="solid" w:color="FFFFFF" w:fill="auto"/>
          </w:tcPr>
          <w:p w14:paraId="4B783AED" w14:textId="14105D2B" w:rsidR="00CD2194" w:rsidDel="004435BF" w:rsidRDefault="00CD2194" w:rsidP="00CD2194">
            <w:pPr>
              <w:jc w:val="both"/>
              <w:rPr>
                <w:del w:id="332" w:author="Niall Coyle [NESO]" w:date="2025-08-27T09:43:00Z" w16du:dateUtc="2025-08-27T08:43:00Z"/>
                <w:rFonts w:ascii="Arial" w:hAnsi="Arial"/>
                <w:color w:val="000000"/>
              </w:rPr>
            </w:pPr>
            <w:del w:id="333" w:author="Niall Coyle [NESO]" w:date="2025-08-27T09:41:00Z" w16du:dateUtc="2025-08-27T08:41:00Z">
              <w:r w:rsidDel="004435BF">
                <w:rPr>
                  <w:rFonts w:ascii="Arial" w:hAnsi="Arial"/>
                  <w:color w:val="000000"/>
                  <w:sz w:val="22"/>
                </w:rPr>
                <w:delText>4</w:delText>
              </w:r>
            </w:del>
          </w:p>
        </w:tc>
        <w:tc>
          <w:tcPr>
            <w:tcW w:w="1320" w:type="dxa"/>
            <w:shd w:val="solid" w:color="FFFFFF" w:fill="auto"/>
            <w:vAlign w:val="bottom"/>
          </w:tcPr>
          <w:p w14:paraId="5E796EBC" w14:textId="52D3083F" w:rsidR="00CD2194" w:rsidDel="004435BF" w:rsidRDefault="00CD2194" w:rsidP="00CD2194">
            <w:pPr>
              <w:rPr>
                <w:del w:id="334" w:author="Niall Coyle [NESO]" w:date="2025-08-27T09:43:00Z" w16du:dateUtc="2025-08-27T08:43:00Z"/>
                <w:rFonts w:ascii="Arial" w:eastAsia="Arial Unicode MS" w:hAnsi="Arial"/>
              </w:rPr>
            </w:pPr>
            <w:del w:id="335" w:author="Niall Coyle [NESO]" w:date="2025-08-27T09:41:00Z" w16du:dateUtc="2025-08-27T08:41:00Z">
              <w:r w:rsidDel="004435BF">
                <w:rPr>
                  <w:rFonts w:ascii="Arial" w:hAnsi="Arial"/>
                  <w:snapToGrid w:val="0"/>
                </w:rPr>
                <w:delText>CLAY1S</w:delText>
              </w:r>
            </w:del>
          </w:p>
        </w:tc>
        <w:tc>
          <w:tcPr>
            <w:tcW w:w="1680" w:type="dxa"/>
            <w:shd w:val="solid" w:color="FFFFFF" w:fill="auto"/>
            <w:vAlign w:val="bottom"/>
          </w:tcPr>
          <w:p w14:paraId="739A1DED" w14:textId="04F039A0" w:rsidR="00CD2194" w:rsidDel="004435BF" w:rsidRDefault="00CD2194" w:rsidP="00CD2194">
            <w:pPr>
              <w:jc w:val="right"/>
              <w:rPr>
                <w:del w:id="336" w:author="Niall Coyle [NESO]" w:date="2025-08-27T09:43:00Z" w16du:dateUtc="2025-08-27T08:43:00Z"/>
                <w:rFonts w:ascii="Arial" w:eastAsia="Arial Unicode MS" w:hAnsi="Arial"/>
              </w:rPr>
            </w:pPr>
            <w:del w:id="337" w:author="Niall Coyle [NESO]" w:date="2025-08-27T09:41:00Z" w16du:dateUtc="2025-08-27T08:41:00Z">
              <w:r w:rsidDel="004435BF">
                <w:rPr>
                  <w:rFonts w:ascii="Arial" w:hAnsi="Arial"/>
                  <w:snapToGrid w:val="0"/>
                </w:rPr>
                <w:delText>239.67</w:delText>
              </w:r>
            </w:del>
          </w:p>
        </w:tc>
        <w:tc>
          <w:tcPr>
            <w:tcW w:w="1680" w:type="dxa"/>
            <w:shd w:val="solid" w:color="FFFFFF" w:fill="auto"/>
          </w:tcPr>
          <w:p w14:paraId="7A7B020F" w14:textId="0EDF4F59" w:rsidR="00CD2194" w:rsidDel="004435BF" w:rsidRDefault="00CD2194" w:rsidP="00CD2194">
            <w:pPr>
              <w:jc w:val="right"/>
              <w:rPr>
                <w:del w:id="338" w:author="Niall Coyle [NESO]" w:date="2025-08-27T09:43:00Z" w16du:dateUtc="2025-08-27T08:43:00Z"/>
                <w:rFonts w:ascii="Arial" w:hAnsi="Arial"/>
                <w:snapToGrid w:val="0"/>
                <w:color w:val="000000"/>
              </w:rPr>
            </w:pPr>
            <w:del w:id="339" w:author="Niall Coyle [NESO]" w:date="2025-08-27T09:41:00Z" w16du:dateUtc="2025-08-27T08:41:00Z">
              <w:r w:rsidDel="004435BF">
                <w:rPr>
                  <w:rFonts w:ascii="Arial" w:hAnsi="Arial"/>
                  <w:snapToGrid w:val="0"/>
                  <w:color w:val="000000"/>
                </w:rPr>
                <w:delText>0.00</w:delText>
              </w:r>
            </w:del>
          </w:p>
        </w:tc>
        <w:tc>
          <w:tcPr>
            <w:tcW w:w="1560" w:type="dxa"/>
            <w:shd w:val="solid" w:color="FFFFFF" w:fill="auto"/>
          </w:tcPr>
          <w:p w14:paraId="5C0AE81E" w14:textId="27F3C0DB" w:rsidR="00CD2194" w:rsidDel="004435BF" w:rsidRDefault="00CD2194" w:rsidP="00CD2194">
            <w:pPr>
              <w:jc w:val="right"/>
              <w:rPr>
                <w:del w:id="340" w:author="Niall Coyle [NESO]" w:date="2025-08-27T09:43:00Z" w16du:dateUtc="2025-08-27T08:43:00Z"/>
                <w:rFonts w:ascii="Arial" w:hAnsi="Arial"/>
                <w:snapToGrid w:val="0"/>
                <w:color w:val="000000"/>
              </w:rPr>
            </w:pPr>
            <w:del w:id="341" w:author="Niall Coyle [NESO]" w:date="2025-08-27T09:41:00Z" w16du:dateUtc="2025-08-27T08:41:00Z">
              <w:r w:rsidDel="004435BF">
                <w:rPr>
                  <w:rFonts w:ascii="Arial" w:hAnsi="Arial"/>
                  <w:snapToGrid w:val="0"/>
                  <w:color w:val="000000"/>
                </w:rPr>
                <w:delText>306.47</w:delText>
              </w:r>
            </w:del>
          </w:p>
        </w:tc>
        <w:tc>
          <w:tcPr>
            <w:tcW w:w="1560" w:type="dxa"/>
            <w:shd w:val="solid" w:color="FFFFFF" w:fill="auto"/>
            <w:vAlign w:val="bottom"/>
          </w:tcPr>
          <w:p w14:paraId="2977ABAE" w14:textId="4D3A5BE3" w:rsidR="00CD2194" w:rsidDel="004435BF" w:rsidRDefault="00CD2194" w:rsidP="00CD2194">
            <w:pPr>
              <w:jc w:val="right"/>
              <w:rPr>
                <w:del w:id="342" w:author="Niall Coyle [NESO]" w:date="2025-08-27T09:43:00Z" w16du:dateUtc="2025-08-27T08:43:00Z"/>
                <w:rFonts w:ascii="Arial" w:eastAsia="Arial Unicode MS" w:hAnsi="Arial"/>
              </w:rPr>
            </w:pPr>
            <w:del w:id="343" w:author="Niall Coyle [NESO]" w:date="2025-08-27T09:41:00Z" w16du:dateUtc="2025-08-27T08:41:00Z">
              <w:r w:rsidDel="004435BF">
                <w:rPr>
                  <w:rFonts w:ascii="Arial" w:hAnsi="Arial"/>
                  <w:snapToGrid w:val="0"/>
                  <w:color w:val="000000"/>
                </w:rPr>
                <w:delText>0.00</w:delText>
              </w:r>
            </w:del>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0930008D" w:rsidR="00CD2194" w:rsidRDefault="00CD2194" w:rsidP="00CD2194">
            <w:pPr>
              <w:rPr>
                <w:rFonts w:ascii="Arial" w:eastAsia="Arial Unicode MS" w:hAnsi="Arial"/>
              </w:rPr>
            </w:pPr>
            <w:del w:id="344" w:author="Niall Coyle [NESO]" w:date="2025-08-27T09:41:00Z" w16du:dateUtc="2025-08-27T08:41:00Z">
              <w:r w:rsidDel="004435BF">
                <w:rPr>
                  <w:rFonts w:ascii="Arial" w:hAnsi="Arial"/>
                  <w:snapToGrid w:val="0"/>
                </w:rPr>
                <w:delText>CLUN1S</w:delText>
              </w:r>
            </w:del>
            <w:ins w:id="345" w:author="Niall Coyle [NESO]" w:date="2025-08-27T09:41:00Z" w16du:dateUtc="2025-08-27T08:41:00Z">
              <w:r w:rsidR="004435BF">
                <w:rPr>
                  <w:rFonts w:ascii="Arial" w:hAnsi="Arial"/>
                  <w:snapToGrid w:val="0"/>
                </w:rPr>
                <w:t>A</w:t>
              </w:r>
            </w:ins>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rsidDel="004435BF" w14:paraId="6EA25BB5" w14:textId="4EBE27B7" w:rsidTr="00CD2194">
        <w:trPr>
          <w:trHeight w:val="247"/>
          <w:del w:id="346" w:author="Niall Coyle [NESO]" w:date="2025-08-27T09:43:00Z"/>
        </w:trPr>
        <w:tc>
          <w:tcPr>
            <w:tcW w:w="630" w:type="dxa"/>
            <w:shd w:val="solid" w:color="FFFFFF" w:fill="auto"/>
          </w:tcPr>
          <w:p w14:paraId="6E466686" w14:textId="3309739B" w:rsidR="00CD2194" w:rsidDel="004435BF" w:rsidRDefault="00CD2194" w:rsidP="00CD2194">
            <w:pPr>
              <w:jc w:val="both"/>
              <w:rPr>
                <w:del w:id="347" w:author="Niall Coyle [NESO]" w:date="2025-08-27T09:43:00Z" w16du:dateUtc="2025-08-27T08:43:00Z"/>
                <w:rFonts w:ascii="Arial" w:hAnsi="Arial"/>
                <w:color w:val="000000"/>
              </w:rPr>
            </w:pPr>
            <w:del w:id="348" w:author="Niall Coyle [NESO]" w:date="2025-08-27T09:41:00Z" w16du:dateUtc="2025-08-27T08:41:00Z">
              <w:r w:rsidDel="004435BF">
                <w:rPr>
                  <w:rFonts w:ascii="Arial" w:hAnsi="Arial"/>
                  <w:color w:val="000000"/>
                  <w:sz w:val="22"/>
                </w:rPr>
                <w:delText>4</w:delText>
              </w:r>
            </w:del>
          </w:p>
        </w:tc>
        <w:tc>
          <w:tcPr>
            <w:tcW w:w="1320" w:type="dxa"/>
            <w:shd w:val="solid" w:color="FFFFFF" w:fill="auto"/>
            <w:vAlign w:val="bottom"/>
          </w:tcPr>
          <w:p w14:paraId="1DD80F2E" w14:textId="0CA4DD06" w:rsidR="00CD2194" w:rsidDel="004435BF" w:rsidRDefault="00CD2194" w:rsidP="00CD2194">
            <w:pPr>
              <w:rPr>
                <w:del w:id="349" w:author="Niall Coyle [NESO]" w:date="2025-08-27T09:43:00Z" w16du:dateUtc="2025-08-27T08:43:00Z"/>
                <w:rFonts w:ascii="Arial" w:eastAsia="Arial Unicode MS" w:hAnsi="Arial"/>
              </w:rPr>
            </w:pPr>
            <w:del w:id="350" w:author="Niall Coyle [NESO]" w:date="2025-08-27T09:41:00Z" w16du:dateUtc="2025-08-27T08:41:00Z">
              <w:r w:rsidDel="004435BF">
                <w:rPr>
                  <w:rFonts w:ascii="Arial" w:hAnsi="Arial"/>
                  <w:snapToGrid w:val="0"/>
                </w:rPr>
                <w:delText>COUA10</w:delText>
              </w:r>
            </w:del>
          </w:p>
        </w:tc>
        <w:tc>
          <w:tcPr>
            <w:tcW w:w="1680" w:type="dxa"/>
            <w:shd w:val="solid" w:color="FFFFFF" w:fill="auto"/>
            <w:vAlign w:val="bottom"/>
          </w:tcPr>
          <w:p w14:paraId="04CB0BCA" w14:textId="2BBFEF3F" w:rsidR="00CD2194" w:rsidDel="004435BF" w:rsidRDefault="00CD2194" w:rsidP="00CD2194">
            <w:pPr>
              <w:jc w:val="right"/>
              <w:rPr>
                <w:del w:id="351" w:author="Niall Coyle [NESO]" w:date="2025-08-27T09:43:00Z" w16du:dateUtc="2025-08-27T08:43:00Z"/>
                <w:rFonts w:ascii="Arial" w:eastAsia="Arial Unicode MS" w:hAnsi="Arial"/>
              </w:rPr>
            </w:pPr>
            <w:del w:id="352" w:author="Niall Coyle [NESO]" w:date="2025-08-27T09:41:00Z" w16du:dateUtc="2025-08-27T08:41:00Z">
              <w:r w:rsidDel="004435BF">
                <w:rPr>
                  <w:rFonts w:ascii="Arial" w:hAnsi="Arial"/>
                  <w:snapToGrid w:val="0"/>
                </w:rPr>
                <w:delText>45.39</w:delText>
              </w:r>
            </w:del>
          </w:p>
        </w:tc>
        <w:tc>
          <w:tcPr>
            <w:tcW w:w="1680" w:type="dxa"/>
            <w:shd w:val="solid" w:color="FFFFFF" w:fill="auto"/>
          </w:tcPr>
          <w:p w14:paraId="7C900112" w14:textId="7D4A02F9" w:rsidR="00CD2194" w:rsidDel="004435BF" w:rsidRDefault="00CD2194" w:rsidP="00CD2194">
            <w:pPr>
              <w:jc w:val="right"/>
              <w:rPr>
                <w:del w:id="353" w:author="Niall Coyle [NESO]" w:date="2025-08-27T09:43:00Z" w16du:dateUtc="2025-08-27T08:43:00Z"/>
                <w:rFonts w:ascii="Arial" w:hAnsi="Arial"/>
                <w:snapToGrid w:val="0"/>
                <w:color w:val="000000"/>
              </w:rPr>
            </w:pPr>
            <w:del w:id="354" w:author="Niall Coyle [NESO]" w:date="2025-08-27T09:41:00Z" w16du:dateUtc="2025-08-27T08:41:00Z">
              <w:r w:rsidDel="004435BF">
                <w:rPr>
                  <w:rFonts w:ascii="Arial" w:hAnsi="Arial"/>
                  <w:snapToGrid w:val="0"/>
                  <w:color w:val="000000"/>
                </w:rPr>
                <w:delText>0.00</w:delText>
              </w:r>
            </w:del>
          </w:p>
        </w:tc>
        <w:tc>
          <w:tcPr>
            <w:tcW w:w="1560" w:type="dxa"/>
            <w:shd w:val="solid" w:color="FFFFFF" w:fill="auto"/>
          </w:tcPr>
          <w:p w14:paraId="3B8614B0" w14:textId="1B61086A" w:rsidR="00CD2194" w:rsidDel="004435BF" w:rsidRDefault="00CD2194" w:rsidP="00CD2194">
            <w:pPr>
              <w:jc w:val="right"/>
              <w:rPr>
                <w:del w:id="355" w:author="Niall Coyle [NESO]" w:date="2025-08-27T09:43:00Z" w16du:dateUtc="2025-08-27T08:43:00Z"/>
                <w:rFonts w:ascii="Arial" w:hAnsi="Arial"/>
                <w:snapToGrid w:val="0"/>
                <w:color w:val="000000"/>
              </w:rPr>
            </w:pPr>
            <w:del w:id="356" w:author="Niall Coyle [NESO]" w:date="2025-08-27T09:41:00Z" w16du:dateUtc="2025-08-27T08:41:00Z">
              <w:r w:rsidDel="004435BF">
                <w:rPr>
                  <w:rFonts w:ascii="Arial" w:hAnsi="Arial"/>
                  <w:snapToGrid w:val="0"/>
                  <w:color w:val="000000"/>
                </w:rPr>
                <w:delText>423.30</w:delText>
              </w:r>
            </w:del>
          </w:p>
        </w:tc>
        <w:tc>
          <w:tcPr>
            <w:tcW w:w="1560" w:type="dxa"/>
            <w:shd w:val="solid" w:color="FFFFFF" w:fill="auto"/>
            <w:vAlign w:val="bottom"/>
          </w:tcPr>
          <w:p w14:paraId="21D4753D" w14:textId="748C8B05" w:rsidR="00CD2194" w:rsidDel="004435BF" w:rsidRDefault="00CD2194" w:rsidP="00CD2194">
            <w:pPr>
              <w:jc w:val="right"/>
              <w:rPr>
                <w:del w:id="357" w:author="Niall Coyle [NESO]" w:date="2025-08-27T09:43:00Z" w16du:dateUtc="2025-08-27T08:43:00Z"/>
                <w:rFonts w:ascii="Arial" w:eastAsia="Arial Unicode MS" w:hAnsi="Arial"/>
              </w:rPr>
            </w:pPr>
            <w:del w:id="358" w:author="Niall Coyle [NESO]" w:date="2025-08-27T09:41:00Z" w16du:dateUtc="2025-08-27T08:41:00Z">
              <w:r w:rsidDel="004435BF">
                <w:rPr>
                  <w:rFonts w:ascii="Arial" w:hAnsi="Arial"/>
                  <w:snapToGrid w:val="0"/>
                  <w:color w:val="000000"/>
                </w:rPr>
                <w:delText>0.00</w:delText>
              </w:r>
            </w:del>
          </w:p>
        </w:tc>
      </w:tr>
      <w:tr w:rsidR="00CD2194" w:rsidRPr="00506BD8" w:rsidDel="004435BF" w14:paraId="4104B488" w14:textId="7F1A46BA" w:rsidTr="00CD2194">
        <w:trPr>
          <w:trHeight w:val="247"/>
          <w:del w:id="359" w:author="Niall Coyle [NESO]" w:date="2025-08-27T09:43:00Z"/>
        </w:trPr>
        <w:tc>
          <w:tcPr>
            <w:tcW w:w="630" w:type="dxa"/>
            <w:shd w:val="solid" w:color="FFFFFF" w:fill="auto"/>
          </w:tcPr>
          <w:p w14:paraId="65A51195" w14:textId="17A9EABB" w:rsidR="00CD2194" w:rsidDel="004435BF" w:rsidRDefault="00CD2194" w:rsidP="00CD2194">
            <w:pPr>
              <w:jc w:val="both"/>
              <w:rPr>
                <w:del w:id="360" w:author="Niall Coyle [NESO]" w:date="2025-08-27T09:43:00Z" w16du:dateUtc="2025-08-27T08:43:00Z"/>
                <w:rFonts w:ascii="Arial" w:hAnsi="Arial"/>
                <w:color w:val="000000"/>
              </w:rPr>
            </w:pPr>
            <w:del w:id="361" w:author="Niall Coyle [NESO]" w:date="2025-08-27T09:41:00Z" w16du:dateUtc="2025-08-27T08:41:00Z">
              <w:r w:rsidDel="004435BF">
                <w:rPr>
                  <w:rFonts w:ascii="Arial" w:hAnsi="Arial"/>
                  <w:color w:val="000000"/>
                  <w:sz w:val="22"/>
                </w:rPr>
                <w:delText>4</w:delText>
              </w:r>
            </w:del>
          </w:p>
        </w:tc>
        <w:tc>
          <w:tcPr>
            <w:tcW w:w="1320" w:type="dxa"/>
            <w:shd w:val="solid" w:color="FFFFFF" w:fill="auto"/>
            <w:vAlign w:val="bottom"/>
          </w:tcPr>
          <w:p w14:paraId="08A07173" w14:textId="6C9EC992" w:rsidR="00CD2194" w:rsidDel="004435BF" w:rsidRDefault="00CD2194" w:rsidP="00CD2194">
            <w:pPr>
              <w:rPr>
                <w:del w:id="362" w:author="Niall Coyle [NESO]" w:date="2025-08-27T09:43:00Z" w16du:dateUtc="2025-08-27T08:43:00Z"/>
                <w:rFonts w:ascii="Arial" w:eastAsia="Arial Unicode MS" w:hAnsi="Arial"/>
              </w:rPr>
            </w:pPr>
            <w:del w:id="363" w:author="Niall Coyle [NESO]" w:date="2025-08-27T09:41:00Z" w16du:dateUtc="2025-08-27T08:41:00Z">
              <w:r w:rsidDel="004435BF">
                <w:rPr>
                  <w:rFonts w:ascii="Arial" w:hAnsi="Arial"/>
                  <w:snapToGrid w:val="0"/>
                </w:rPr>
                <w:delText>DYCE1Q</w:delText>
              </w:r>
            </w:del>
          </w:p>
        </w:tc>
        <w:tc>
          <w:tcPr>
            <w:tcW w:w="1680" w:type="dxa"/>
            <w:shd w:val="solid" w:color="FFFFFF" w:fill="auto"/>
            <w:vAlign w:val="bottom"/>
          </w:tcPr>
          <w:p w14:paraId="0E2D06F9" w14:textId="22A7C460" w:rsidR="00CD2194" w:rsidDel="004435BF" w:rsidRDefault="00CD2194" w:rsidP="00CD2194">
            <w:pPr>
              <w:jc w:val="right"/>
              <w:rPr>
                <w:del w:id="364" w:author="Niall Coyle [NESO]" w:date="2025-08-27T09:43:00Z" w16du:dateUtc="2025-08-27T08:43:00Z"/>
                <w:rFonts w:ascii="Arial" w:eastAsia="Arial Unicode MS" w:hAnsi="Arial"/>
              </w:rPr>
            </w:pPr>
            <w:del w:id="365" w:author="Niall Coyle [NESO]" w:date="2025-08-27T09:41:00Z" w16du:dateUtc="2025-08-27T08:41:00Z">
              <w:r w:rsidDel="004435BF">
                <w:rPr>
                  <w:rFonts w:ascii="Arial" w:hAnsi="Arial"/>
                  <w:snapToGrid w:val="0"/>
                </w:rPr>
                <w:delText>162.70</w:delText>
              </w:r>
            </w:del>
          </w:p>
        </w:tc>
        <w:tc>
          <w:tcPr>
            <w:tcW w:w="1680" w:type="dxa"/>
            <w:shd w:val="solid" w:color="FFFFFF" w:fill="auto"/>
          </w:tcPr>
          <w:p w14:paraId="707128CA" w14:textId="192564BA" w:rsidR="00CD2194" w:rsidDel="004435BF" w:rsidRDefault="00CD2194" w:rsidP="00CD2194">
            <w:pPr>
              <w:jc w:val="right"/>
              <w:rPr>
                <w:del w:id="366" w:author="Niall Coyle [NESO]" w:date="2025-08-27T09:43:00Z" w16du:dateUtc="2025-08-27T08:43:00Z"/>
                <w:rFonts w:ascii="Arial" w:hAnsi="Arial"/>
                <w:snapToGrid w:val="0"/>
                <w:color w:val="000000"/>
              </w:rPr>
            </w:pPr>
            <w:del w:id="367" w:author="Niall Coyle [NESO]" w:date="2025-08-27T09:41:00Z" w16du:dateUtc="2025-08-27T08:41:00Z">
              <w:r w:rsidDel="004435BF">
                <w:rPr>
                  <w:rFonts w:ascii="Arial" w:hAnsi="Arial"/>
                  <w:snapToGrid w:val="0"/>
                  <w:color w:val="000000"/>
                </w:rPr>
                <w:delText>0.00</w:delText>
              </w:r>
            </w:del>
          </w:p>
        </w:tc>
        <w:tc>
          <w:tcPr>
            <w:tcW w:w="1560" w:type="dxa"/>
            <w:shd w:val="solid" w:color="FFFFFF" w:fill="auto"/>
          </w:tcPr>
          <w:p w14:paraId="4036BF46" w14:textId="4A9602D8" w:rsidR="00CD2194" w:rsidDel="004435BF" w:rsidRDefault="00CD2194" w:rsidP="00CD2194">
            <w:pPr>
              <w:jc w:val="right"/>
              <w:rPr>
                <w:del w:id="368" w:author="Niall Coyle [NESO]" w:date="2025-08-27T09:43:00Z" w16du:dateUtc="2025-08-27T08:43:00Z"/>
                <w:rFonts w:ascii="Arial" w:hAnsi="Arial"/>
                <w:snapToGrid w:val="0"/>
                <w:color w:val="000000"/>
              </w:rPr>
            </w:pPr>
            <w:del w:id="369" w:author="Niall Coyle [NESO]" w:date="2025-08-27T09:41:00Z" w16du:dateUtc="2025-08-27T08:41:00Z">
              <w:r w:rsidDel="004435BF">
                <w:rPr>
                  <w:rFonts w:ascii="Arial" w:hAnsi="Arial"/>
                  <w:snapToGrid w:val="0"/>
                  <w:color w:val="000000"/>
                </w:rPr>
                <w:delText>357.81</w:delText>
              </w:r>
            </w:del>
          </w:p>
        </w:tc>
        <w:tc>
          <w:tcPr>
            <w:tcW w:w="1560" w:type="dxa"/>
            <w:shd w:val="solid" w:color="FFFFFF" w:fill="auto"/>
            <w:vAlign w:val="bottom"/>
          </w:tcPr>
          <w:p w14:paraId="0F54BDDE" w14:textId="77F7F90C" w:rsidR="00CD2194" w:rsidDel="004435BF" w:rsidRDefault="00CD2194" w:rsidP="00CD2194">
            <w:pPr>
              <w:jc w:val="right"/>
              <w:rPr>
                <w:del w:id="370" w:author="Niall Coyle [NESO]" w:date="2025-08-27T09:43:00Z" w16du:dateUtc="2025-08-27T08:43:00Z"/>
                <w:rFonts w:ascii="Arial" w:eastAsia="Arial Unicode MS" w:hAnsi="Arial"/>
              </w:rPr>
            </w:pPr>
            <w:del w:id="371" w:author="Niall Coyle [NESO]" w:date="2025-08-27T09:41:00Z" w16du:dateUtc="2025-08-27T08:41:00Z">
              <w:r w:rsidDel="004435BF">
                <w:rPr>
                  <w:rFonts w:ascii="Arial" w:hAnsi="Arial"/>
                  <w:snapToGrid w:val="0"/>
                  <w:color w:val="000000"/>
                </w:rPr>
                <w:delText>0.00</w:delText>
              </w:r>
            </w:del>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4B6C6A43" w:rsidR="00CD2194" w:rsidRDefault="00CD2194" w:rsidP="00CD2194">
            <w:pPr>
              <w:rPr>
                <w:rFonts w:ascii="Arial" w:eastAsia="Arial Unicode MS" w:hAnsi="Arial"/>
              </w:rPr>
            </w:pPr>
            <w:del w:id="372" w:author="Niall Coyle [NESO]" w:date="2025-08-27T09:41:00Z" w16du:dateUtc="2025-08-27T08:41:00Z">
              <w:r w:rsidDel="004435BF">
                <w:rPr>
                  <w:rFonts w:ascii="Arial" w:hAnsi="Arial"/>
                  <w:snapToGrid w:val="0"/>
                </w:rPr>
                <w:delText>ERRO10</w:delText>
              </w:r>
            </w:del>
            <w:ins w:id="373" w:author="Niall Coyle [NESO]" w:date="2025-08-27T09:41:00Z" w16du:dateUtc="2025-08-27T08:41:00Z">
              <w:r w:rsidR="004435BF">
                <w:rPr>
                  <w:rFonts w:ascii="Arial" w:hAnsi="Arial"/>
                  <w:snapToGrid w:val="0"/>
                </w:rPr>
                <w:t>B</w:t>
              </w:r>
            </w:ins>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rsidDel="004435BF" w14:paraId="63B5ABC6" w14:textId="5022AFAC" w:rsidTr="00CD2194">
        <w:trPr>
          <w:trHeight w:val="247"/>
          <w:del w:id="374" w:author="Niall Coyle [NESO]" w:date="2025-08-27T09:43:00Z"/>
        </w:trPr>
        <w:tc>
          <w:tcPr>
            <w:tcW w:w="630" w:type="dxa"/>
            <w:shd w:val="solid" w:color="FFFFFF" w:fill="auto"/>
          </w:tcPr>
          <w:p w14:paraId="324A0114" w14:textId="24D72E1A" w:rsidR="00CD2194" w:rsidDel="004435BF" w:rsidRDefault="00CD2194" w:rsidP="00CD2194">
            <w:pPr>
              <w:jc w:val="both"/>
              <w:rPr>
                <w:del w:id="375" w:author="Niall Coyle [NESO]" w:date="2025-08-27T09:43:00Z" w16du:dateUtc="2025-08-27T08:43:00Z"/>
                <w:rFonts w:ascii="Arial" w:hAnsi="Arial"/>
                <w:color w:val="000000"/>
              </w:rPr>
            </w:pPr>
            <w:del w:id="376" w:author="Niall Coyle [NESO]" w:date="2025-08-27T09:42:00Z" w16du:dateUtc="2025-08-27T08:42:00Z">
              <w:r w:rsidDel="004435BF">
                <w:rPr>
                  <w:rFonts w:ascii="Arial" w:hAnsi="Arial"/>
                  <w:color w:val="000000"/>
                  <w:sz w:val="22"/>
                </w:rPr>
                <w:delText>4</w:delText>
              </w:r>
            </w:del>
          </w:p>
        </w:tc>
        <w:tc>
          <w:tcPr>
            <w:tcW w:w="1320" w:type="dxa"/>
            <w:shd w:val="solid" w:color="FFFFFF" w:fill="auto"/>
            <w:vAlign w:val="bottom"/>
          </w:tcPr>
          <w:p w14:paraId="5C1830A2" w14:textId="6E105A4F" w:rsidR="00CD2194" w:rsidDel="004435BF" w:rsidRDefault="00CD2194" w:rsidP="00CD2194">
            <w:pPr>
              <w:rPr>
                <w:del w:id="377" w:author="Niall Coyle [NESO]" w:date="2025-08-27T09:43:00Z" w16du:dateUtc="2025-08-27T08:43:00Z"/>
                <w:rFonts w:ascii="Arial" w:eastAsia="Arial Unicode MS" w:hAnsi="Arial"/>
              </w:rPr>
            </w:pPr>
            <w:del w:id="378" w:author="Niall Coyle [NESO]" w:date="2025-08-27T09:42:00Z" w16du:dateUtc="2025-08-27T08:42:00Z">
              <w:r w:rsidDel="004435BF">
                <w:rPr>
                  <w:rFonts w:ascii="Arial" w:hAnsi="Arial"/>
                  <w:snapToGrid w:val="0"/>
                </w:rPr>
                <w:delText>FIDD1B</w:delText>
              </w:r>
            </w:del>
          </w:p>
        </w:tc>
        <w:tc>
          <w:tcPr>
            <w:tcW w:w="1680" w:type="dxa"/>
            <w:shd w:val="solid" w:color="FFFFFF" w:fill="auto"/>
            <w:vAlign w:val="bottom"/>
          </w:tcPr>
          <w:p w14:paraId="270EA4EC" w14:textId="046571C1" w:rsidR="00CD2194" w:rsidDel="004435BF" w:rsidRDefault="00CD2194" w:rsidP="00CD2194">
            <w:pPr>
              <w:jc w:val="right"/>
              <w:rPr>
                <w:del w:id="379" w:author="Niall Coyle [NESO]" w:date="2025-08-27T09:43:00Z" w16du:dateUtc="2025-08-27T08:43:00Z"/>
                <w:rFonts w:ascii="Arial" w:eastAsia="Arial Unicode MS" w:hAnsi="Arial"/>
              </w:rPr>
            </w:pPr>
            <w:del w:id="380" w:author="Niall Coyle [NESO]" w:date="2025-08-27T09:42:00Z" w16du:dateUtc="2025-08-27T08:42:00Z">
              <w:r w:rsidDel="004435BF">
                <w:rPr>
                  <w:rFonts w:ascii="Arial" w:hAnsi="Arial"/>
                  <w:snapToGrid w:val="0"/>
                </w:rPr>
                <w:delText>91.88</w:delText>
              </w:r>
            </w:del>
          </w:p>
        </w:tc>
        <w:tc>
          <w:tcPr>
            <w:tcW w:w="1680" w:type="dxa"/>
            <w:shd w:val="solid" w:color="FFFFFF" w:fill="auto"/>
          </w:tcPr>
          <w:p w14:paraId="77D9C50D" w14:textId="42C99FB4" w:rsidR="00CD2194" w:rsidDel="004435BF" w:rsidRDefault="00CD2194" w:rsidP="00CD2194">
            <w:pPr>
              <w:jc w:val="right"/>
              <w:rPr>
                <w:del w:id="381" w:author="Niall Coyle [NESO]" w:date="2025-08-27T09:43:00Z" w16du:dateUtc="2025-08-27T08:43:00Z"/>
                <w:rFonts w:ascii="Arial" w:hAnsi="Arial"/>
                <w:snapToGrid w:val="0"/>
                <w:color w:val="000000"/>
              </w:rPr>
            </w:pPr>
            <w:del w:id="382" w:author="Niall Coyle [NESO]" w:date="2025-08-27T09:42:00Z" w16du:dateUtc="2025-08-27T08:42:00Z">
              <w:r w:rsidDel="004435BF">
                <w:rPr>
                  <w:rFonts w:ascii="Arial" w:hAnsi="Arial"/>
                  <w:snapToGrid w:val="0"/>
                  <w:color w:val="000000"/>
                </w:rPr>
                <w:delText>0.00</w:delText>
              </w:r>
            </w:del>
          </w:p>
        </w:tc>
        <w:tc>
          <w:tcPr>
            <w:tcW w:w="1560" w:type="dxa"/>
            <w:shd w:val="solid" w:color="FFFFFF" w:fill="auto"/>
          </w:tcPr>
          <w:p w14:paraId="78698353" w14:textId="4C0084C5" w:rsidR="00CD2194" w:rsidDel="004435BF" w:rsidRDefault="00CD2194" w:rsidP="00CD2194">
            <w:pPr>
              <w:jc w:val="right"/>
              <w:rPr>
                <w:del w:id="383" w:author="Niall Coyle [NESO]" w:date="2025-08-27T09:43:00Z" w16du:dateUtc="2025-08-27T08:43:00Z"/>
                <w:rFonts w:ascii="Arial" w:hAnsi="Arial"/>
                <w:snapToGrid w:val="0"/>
                <w:color w:val="000000"/>
              </w:rPr>
            </w:pPr>
            <w:del w:id="384" w:author="Niall Coyle [NESO]" w:date="2025-08-27T09:42:00Z" w16du:dateUtc="2025-08-27T08:42:00Z">
              <w:r w:rsidDel="004435BF">
                <w:rPr>
                  <w:rFonts w:ascii="Arial" w:hAnsi="Arial"/>
                  <w:snapToGrid w:val="0"/>
                  <w:color w:val="000000"/>
                </w:rPr>
                <w:delText>220.59</w:delText>
              </w:r>
            </w:del>
          </w:p>
        </w:tc>
        <w:tc>
          <w:tcPr>
            <w:tcW w:w="1560" w:type="dxa"/>
            <w:shd w:val="solid" w:color="FFFFFF" w:fill="auto"/>
            <w:vAlign w:val="bottom"/>
          </w:tcPr>
          <w:p w14:paraId="02DFEDE2" w14:textId="4AF2653D" w:rsidR="00CD2194" w:rsidDel="004435BF" w:rsidRDefault="00CD2194" w:rsidP="00CD2194">
            <w:pPr>
              <w:jc w:val="right"/>
              <w:rPr>
                <w:del w:id="385" w:author="Niall Coyle [NESO]" w:date="2025-08-27T09:43:00Z" w16du:dateUtc="2025-08-27T08:43:00Z"/>
                <w:rFonts w:ascii="Arial" w:eastAsia="Arial Unicode MS" w:hAnsi="Arial"/>
              </w:rPr>
            </w:pPr>
            <w:del w:id="386" w:author="Niall Coyle [NESO]" w:date="2025-08-27T09:42:00Z" w16du:dateUtc="2025-08-27T08:42:00Z">
              <w:r w:rsidDel="004435BF">
                <w:rPr>
                  <w:rFonts w:ascii="Arial" w:hAnsi="Arial"/>
                  <w:snapToGrid w:val="0"/>
                  <w:color w:val="000000"/>
                </w:rPr>
                <w:delText>0.00</w:delText>
              </w:r>
            </w:del>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3D3BF4BB" w:rsidR="00CD2194" w:rsidRDefault="00CD2194" w:rsidP="00CD2194">
            <w:pPr>
              <w:rPr>
                <w:rFonts w:ascii="Arial" w:eastAsia="Arial Unicode MS" w:hAnsi="Arial"/>
              </w:rPr>
            </w:pPr>
            <w:del w:id="387" w:author="Niall Coyle [NESO]" w:date="2025-08-27T09:41:00Z" w16du:dateUtc="2025-08-27T08:41:00Z">
              <w:r w:rsidDel="004435BF">
                <w:rPr>
                  <w:rFonts w:ascii="Arial" w:hAnsi="Arial"/>
                  <w:snapToGrid w:val="0"/>
                </w:rPr>
                <w:delText>FINL1Q</w:delText>
              </w:r>
            </w:del>
            <w:ins w:id="388" w:author="Niall Coyle [NESO]" w:date="2025-08-27T09:41:00Z" w16du:dateUtc="2025-08-27T08:41:00Z">
              <w:r w:rsidR="004435BF">
                <w:rPr>
                  <w:rFonts w:ascii="Arial" w:hAnsi="Arial"/>
                  <w:snapToGrid w:val="0"/>
                </w:rPr>
                <w:t>C</w:t>
              </w:r>
            </w:ins>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32A4467F" w:rsidR="00CD2194" w:rsidRDefault="00CD2194" w:rsidP="00CD2194">
            <w:pPr>
              <w:rPr>
                <w:rFonts w:ascii="Arial" w:eastAsia="Arial Unicode MS" w:hAnsi="Arial"/>
              </w:rPr>
            </w:pPr>
            <w:del w:id="389" w:author="Niall Coyle [NESO]" w:date="2025-08-27T09:42:00Z" w16du:dateUtc="2025-08-27T08:42:00Z">
              <w:r w:rsidDel="004435BF">
                <w:rPr>
                  <w:rFonts w:ascii="Arial" w:hAnsi="Arial"/>
                  <w:snapToGrid w:val="0"/>
                </w:rPr>
                <w:delText>GRIF1S</w:delText>
              </w:r>
            </w:del>
            <w:ins w:id="390" w:author="Niall Coyle [NESO]" w:date="2025-08-27T09:42:00Z" w16du:dateUtc="2025-08-27T08:42:00Z">
              <w:r w:rsidR="004435BF">
                <w:rPr>
                  <w:rFonts w:ascii="Arial" w:hAnsi="Arial"/>
                  <w:snapToGrid w:val="0"/>
                </w:rPr>
                <w:t>D</w:t>
              </w:r>
            </w:ins>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rsidDel="004435BF" w14:paraId="41978AE5" w14:textId="0197C23A" w:rsidTr="00CD2194">
        <w:trPr>
          <w:trHeight w:val="247"/>
          <w:del w:id="391" w:author="Niall Coyle [NESO]" w:date="2025-08-27T09:43:00Z"/>
        </w:trPr>
        <w:tc>
          <w:tcPr>
            <w:tcW w:w="630" w:type="dxa"/>
            <w:shd w:val="solid" w:color="FFFFFF" w:fill="auto"/>
          </w:tcPr>
          <w:p w14:paraId="5CE12F48" w14:textId="5D4A8B1D" w:rsidR="00CD2194" w:rsidDel="004435BF" w:rsidRDefault="00CD2194" w:rsidP="00CD2194">
            <w:pPr>
              <w:jc w:val="both"/>
              <w:rPr>
                <w:del w:id="392" w:author="Niall Coyle [NESO]" w:date="2025-08-27T09:43:00Z" w16du:dateUtc="2025-08-27T08:43:00Z"/>
                <w:rFonts w:ascii="Arial" w:hAnsi="Arial"/>
                <w:color w:val="000000"/>
              </w:rPr>
            </w:pPr>
            <w:del w:id="393" w:author="Niall Coyle [NESO]" w:date="2025-08-27T09:42:00Z" w16du:dateUtc="2025-08-27T08:42:00Z">
              <w:r w:rsidDel="004435BF">
                <w:rPr>
                  <w:rFonts w:ascii="Arial" w:hAnsi="Arial"/>
                  <w:color w:val="000000"/>
                  <w:sz w:val="22"/>
                </w:rPr>
                <w:delText>4</w:delText>
              </w:r>
            </w:del>
          </w:p>
        </w:tc>
        <w:tc>
          <w:tcPr>
            <w:tcW w:w="1320" w:type="dxa"/>
            <w:shd w:val="solid" w:color="FFFFFF" w:fill="auto"/>
            <w:vAlign w:val="bottom"/>
          </w:tcPr>
          <w:p w14:paraId="45DFD0C5" w14:textId="0FC7D03F" w:rsidR="00CD2194" w:rsidDel="004435BF" w:rsidRDefault="00CD2194" w:rsidP="00CD2194">
            <w:pPr>
              <w:rPr>
                <w:del w:id="394" w:author="Niall Coyle [NESO]" w:date="2025-08-27T09:43:00Z" w16du:dateUtc="2025-08-27T08:43:00Z"/>
                <w:rFonts w:ascii="Arial" w:eastAsia="Arial Unicode MS" w:hAnsi="Arial"/>
              </w:rPr>
            </w:pPr>
            <w:del w:id="395" w:author="Niall Coyle [NESO]" w:date="2025-08-27T09:42:00Z" w16du:dateUtc="2025-08-27T08:42:00Z">
              <w:r w:rsidDel="004435BF">
                <w:rPr>
                  <w:rFonts w:ascii="Arial" w:hAnsi="Arial"/>
                  <w:snapToGrid w:val="0"/>
                </w:rPr>
                <w:delText>KIIN10</w:delText>
              </w:r>
            </w:del>
          </w:p>
        </w:tc>
        <w:tc>
          <w:tcPr>
            <w:tcW w:w="1680" w:type="dxa"/>
            <w:shd w:val="solid" w:color="FFFFFF" w:fill="auto"/>
            <w:vAlign w:val="bottom"/>
          </w:tcPr>
          <w:p w14:paraId="3658F9D2" w14:textId="7F8CCC43" w:rsidR="00CD2194" w:rsidDel="004435BF" w:rsidRDefault="00CD2194" w:rsidP="00CD2194">
            <w:pPr>
              <w:jc w:val="right"/>
              <w:rPr>
                <w:del w:id="396" w:author="Niall Coyle [NESO]" w:date="2025-08-27T09:43:00Z" w16du:dateUtc="2025-08-27T08:43:00Z"/>
                <w:rFonts w:ascii="Arial" w:eastAsia="Arial Unicode MS" w:hAnsi="Arial"/>
              </w:rPr>
            </w:pPr>
            <w:del w:id="397" w:author="Niall Coyle [NESO]" w:date="2025-08-27T09:42:00Z" w16du:dateUtc="2025-08-27T08:42:00Z">
              <w:r w:rsidDel="004435BF">
                <w:rPr>
                  <w:rFonts w:ascii="Arial" w:hAnsi="Arial"/>
                  <w:snapToGrid w:val="0"/>
                </w:rPr>
                <w:delText>79.69</w:delText>
              </w:r>
            </w:del>
          </w:p>
        </w:tc>
        <w:tc>
          <w:tcPr>
            <w:tcW w:w="1680" w:type="dxa"/>
            <w:shd w:val="solid" w:color="FFFFFF" w:fill="auto"/>
          </w:tcPr>
          <w:p w14:paraId="0E74C87B" w14:textId="57851C33" w:rsidR="00CD2194" w:rsidDel="004435BF" w:rsidRDefault="00CD2194" w:rsidP="00CD2194">
            <w:pPr>
              <w:jc w:val="right"/>
              <w:rPr>
                <w:del w:id="398" w:author="Niall Coyle [NESO]" w:date="2025-08-27T09:43:00Z" w16du:dateUtc="2025-08-27T08:43:00Z"/>
                <w:rFonts w:ascii="Arial" w:hAnsi="Arial"/>
                <w:snapToGrid w:val="0"/>
                <w:color w:val="000000"/>
              </w:rPr>
            </w:pPr>
            <w:del w:id="399" w:author="Niall Coyle [NESO]" w:date="2025-08-27T09:42:00Z" w16du:dateUtc="2025-08-27T08:42:00Z">
              <w:r w:rsidDel="004435BF">
                <w:rPr>
                  <w:rFonts w:ascii="Arial" w:hAnsi="Arial"/>
                  <w:snapToGrid w:val="0"/>
                  <w:color w:val="000000"/>
                </w:rPr>
                <w:delText>0.00</w:delText>
              </w:r>
            </w:del>
          </w:p>
        </w:tc>
        <w:tc>
          <w:tcPr>
            <w:tcW w:w="1560" w:type="dxa"/>
            <w:shd w:val="solid" w:color="FFFFFF" w:fill="auto"/>
          </w:tcPr>
          <w:p w14:paraId="313BCC55" w14:textId="2897C617" w:rsidR="00CD2194" w:rsidDel="004435BF" w:rsidRDefault="00CD2194" w:rsidP="00CD2194">
            <w:pPr>
              <w:jc w:val="right"/>
              <w:rPr>
                <w:del w:id="400" w:author="Niall Coyle [NESO]" w:date="2025-08-27T09:43:00Z" w16du:dateUtc="2025-08-27T08:43:00Z"/>
                <w:rFonts w:ascii="Arial" w:hAnsi="Arial"/>
                <w:snapToGrid w:val="0"/>
                <w:color w:val="000000"/>
              </w:rPr>
            </w:pPr>
            <w:del w:id="401" w:author="Niall Coyle [NESO]" w:date="2025-08-27T09:42:00Z" w16du:dateUtc="2025-08-27T08:42:00Z">
              <w:r w:rsidDel="004435BF">
                <w:rPr>
                  <w:rFonts w:ascii="Arial" w:hAnsi="Arial"/>
                  <w:snapToGrid w:val="0"/>
                  <w:color w:val="000000"/>
                </w:rPr>
                <w:delText>495.63</w:delText>
              </w:r>
            </w:del>
          </w:p>
        </w:tc>
        <w:tc>
          <w:tcPr>
            <w:tcW w:w="1560" w:type="dxa"/>
            <w:shd w:val="solid" w:color="FFFFFF" w:fill="auto"/>
            <w:vAlign w:val="bottom"/>
          </w:tcPr>
          <w:p w14:paraId="5E1AB4D0" w14:textId="619739F8" w:rsidR="00CD2194" w:rsidDel="004435BF" w:rsidRDefault="00CD2194" w:rsidP="00CD2194">
            <w:pPr>
              <w:jc w:val="right"/>
              <w:rPr>
                <w:del w:id="402" w:author="Niall Coyle [NESO]" w:date="2025-08-27T09:43:00Z" w16du:dateUtc="2025-08-27T08:43:00Z"/>
                <w:rFonts w:ascii="Arial" w:eastAsia="Arial Unicode MS" w:hAnsi="Arial"/>
              </w:rPr>
            </w:pPr>
            <w:del w:id="403" w:author="Niall Coyle [NESO]" w:date="2025-08-27T09:42:00Z" w16du:dateUtc="2025-08-27T08:42:00Z">
              <w:r w:rsidDel="004435BF">
                <w:rPr>
                  <w:rFonts w:ascii="Arial" w:hAnsi="Arial"/>
                  <w:snapToGrid w:val="0"/>
                  <w:color w:val="000000"/>
                </w:rPr>
                <w:delText>0.00</w:delText>
              </w:r>
            </w:del>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44186F22" w:rsidR="00CD2194" w:rsidRDefault="00CD2194" w:rsidP="00CD2194">
            <w:pPr>
              <w:rPr>
                <w:rFonts w:ascii="Arial" w:eastAsia="Arial Unicode MS" w:hAnsi="Arial"/>
              </w:rPr>
            </w:pPr>
            <w:del w:id="404" w:author="Niall Coyle [NESO]" w:date="2025-08-27T09:42:00Z" w16du:dateUtc="2025-08-27T08:42:00Z">
              <w:r w:rsidDel="004435BF">
                <w:rPr>
                  <w:rFonts w:ascii="Arial" w:hAnsi="Arial"/>
                  <w:snapToGrid w:val="0"/>
                </w:rPr>
                <w:delText>LOCH10</w:delText>
              </w:r>
            </w:del>
            <w:ins w:id="405" w:author="Niall Coyle [NESO]" w:date="2025-08-27T09:42:00Z" w16du:dateUtc="2025-08-27T08:42:00Z">
              <w:r w:rsidR="004435BF">
                <w:rPr>
                  <w:rFonts w:ascii="Arial" w:hAnsi="Arial"/>
                  <w:snapToGrid w:val="0"/>
                </w:rPr>
                <w:t>E</w:t>
              </w:r>
            </w:ins>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rsidDel="004435BF" w14:paraId="0F39DD04" w14:textId="40D6A636" w:rsidTr="00CD2194">
        <w:trPr>
          <w:trHeight w:val="247"/>
          <w:del w:id="406" w:author="Niall Coyle [NESO]" w:date="2025-08-27T09:43:00Z"/>
        </w:trPr>
        <w:tc>
          <w:tcPr>
            <w:tcW w:w="630" w:type="dxa"/>
            <w:shd w:val="solid" w:color="FFFFFF" w:fill="auto"/>
            <w:vAlign w:val="center"/>
          </w:tcPr>
          <w:p w14:paraId="173735D5" w14:textId="77D317C4" w:rsidR="00CD2194" w:rsidDel="004435BF" w:rsidRDefault="00CD2194" w:rsidP="00CD2194">
            <w:pPr>
              <w:jc w:val="both"/>
              <w:rPr>
                <w:del w:id="407" w:author="Niall Coyle [NESO]" w:date="2025-08-27T09:43:00Z" w16du:dateUtc="2025-08-27T08:43:00Z"/>
                <w:rFonts w:ascii="Arial" w:hAnsi="Arial"/>
                <w:color w:val="000000"/>
              </w:rPr>
            </w:pPr>
            <w:del w:id="408" w:author="Niall Coyle [NESO]" w:date="2025-08-27T09:42:00Z" w16du:dateUtc="2025-08-27T08:42:00Z">
              <w:r w:rsidDel="004435BF">
                <w:rPr>
                  <w:rFonts w:ascii="Arial" w:hAnsi="Arial"/>
                  <w:color w:val="000000"/>
                  <w:sz w:val="22"/>
                </w:rPr>
                <w:delText>4</w:delText>
              </w:r>
            </w:del>
          </w:p>
        </w:tc>
        <w:tc>
          <w:tcPr>
            <w:tcW w:w="1320" w:type="dxa"/>
            <w:shd w:val="solid" w:color="FFFFFF" w:fill="auto"/>
            <w:vAlign w:val="center"/>
          </w:tcPr>
          <w:p w14:paraId="3C18FC7A" w14:textId="7843B083" w:rsidR="00CD2194" w:rsidDel="004435BF" w:rsidRDefault="00CD2194" w:rsidP="00CD2194">
            <w:pPr>
              <w:jc w:val="both"/>
              <w:rPr>
                <w:del w:id="409" w:author="Niall Coyle [NESO]" w:date="2025-08-27T09:43:00Z" w16du:dateUtc="2025-08-27T08:43:00Z"/>
                <w:rFonts w:ascii="Arial" w:hAnsi="Arial"/>
              </w:rPr>
            </w:pPr>
            <w:del w:id="410" w:author="Niall Coyle [NESO]" w:date="2025-08-27T09:42:00Z" w16du:dateUtc="2025-08-27T08:42:00Z">
              <w:r w:rsidDel="004435BF">
                <w:rPr>
                  <w:rFonts w:ascii="Arial" w:hAnsi="Arial"/>
                  <w:snapToGrid w:val="0"/>
                </w:rPr>
                <w:delText>MILC10</w:delText>
              </w:r>
            </w:del>
          </w:p>
        </w:tc>
        <w:tc>
          <w:tcPr>
            <w:tcW w:w="1680" w:type="dxa"/>
            <w:shd w:val="solid" w:color="FFFFFF" w:fill="auto"/>
            <w:vAlign w:val="center"/>
          </w:tcPr>
          <w:p w14:paraId="259AB4D4" w14:textId="57D78A99" w:rsidR="00CD2194" w:rsidRPr="00966128" w:rsidDel="004435BF" w:rsidRDefault="00CD2194" w:rsidP="00CD2194">
            <w:pPr>
              <w:pStyle w:val="Heading4"/>
              <w:jc w:val="right"/>
              <w:rPr>
                <w:del w:id="411" w:author="Niall Coyle [NESO]" w:date="2025-08-27T09:43:00Z" w16du:dateUtc="2025-08-27T08:43:00Z"/>
                <w:b w:val="0"/>
                <w:sz w:val="24"/>
                <w:szCs w:val="24"/>
              </w:rPr>
            </w:pPr>
            <w:del w:id="412" w:author="Niall Coyle [NESO]" w:date="2025-08-27T09:42:00Z" w16du:dateUtc="2025-08-27T08:42:00Z">
              <w:r w:rsidDel="004435BF">
                <w:rPr>
                  <w:b w:val="0"/>
                  <w:snapToGrid w:val="0"/>
                  <w:sz w:val="24"/>
                  <w:szCs w:val="24"/>
                </w:rPr>
                <w:delText>117.69</w:delText>
              </w:r>
            </w:del>
          </w:p>
        </w:tc>
        <w:tc>
          <w:tcPr>
            <w:tcW w:w="1680" w:type="dxa"/>
            <w:shd w:val="solid" w:color="FFFFFF" w:fill="auto"/>
          </w:tcPr>
          <w:p w14:paraId="3B18010F" w14:textId="02ECF6EA" w:rsidR="00CD2194" w:rsidDel="004435BF" w:rsidRDefault="00CD2194" w:rsidP="00CD2194">
            <w:pPr>
              <w:jc w:val="right"/>
              <w:rPr>
                <w:del w:id="413" w:author="Niall Coyle [NESO]" w:date="2025-08-27T09:43:00Z" w16du:dateUtc="2025-08-27T08:43:00Z"/>
                <w:rFonts w:ascii="Arial" w:hAnsi="Arial"/>
                <w:snapToGrid w:val="0"/>
                <w:color w:val="000000"/>
              </w:rPr>
            </w:pPr>
            <w:del w:id="414" w:author="Niall Coyle [NESO]" w:date="2025-08-27T09:42:00Z" w16du:dateUtc="2025-08-27T08:42:00Z">
              <w:r w:rsidDel="004435BF">
                <w:rPr>
                  <w:rFonts w:ascii="Arial" w:hAnsi="Arial"/>
                  <w:snapToGrid w:val="0"/>
                  <w:color w:val="000000"/>
                </w:rPr>
                <w:delText>0.00</w:delText>
              </w:r>
            </w:del>
          </w:p>
        </w:tc>
        <w:tc>
          <w:tcPr>
            <w:tcW w:w="1560" w:type="dxa"/>
            <w:shd w:val="solid" w:color="FFFFFF" w:fill="auto"/>
          </w:tcPr>
          <w:p w14:paraId="22ED6056" w14:textId="57C90EA0" w:rsidR="00CD2194" w:rsidDel="004435BF" w:rsidRDefault="00CD2194" w:rsidP="00CD2194">
            <w:pPr>
              <w:jc w:val="right"/>
              <w:rPr>
                <w:del w:id="415" w:author="Niall Coyle [NESO]" w:date="2025-08-27T09:43:00Z" w16du:dateUtc="2025-08-27T08:43:00Z"/>
                <w:rFonts w:ascii="Arial" w:hAnsi="Arial"/>
                <w:snapToGrid w:val="0"/>
                <w:color w:val="000000"/>
              </w:rPr>
            </w:pPr>
            <w:del w:id="416" w:author="Niall Coyle [NESO]" w:date="2025-08-27T09:42:00Z" w16du:dateUtc="2025-08-27T08:42:00Z">
              <w:r w:rsidDel="004435BF">
                <w:rPr>
                  <w:rFonts w:ascii="Arial" w:hAnsi="Arial"/>
                  <w:snapToGrid w:val="0"/>
                  <w:color w:val="000000"/>
                </w:rPr>
                <w:delText>328.86</w:delText>
              </w:r>
            </w:del>
          </w:p>
        </w:tc>
        <w:tc>
          <w:tcPr>
            <w:tcW w:w="1560" w:type="dxa"/>
            <w:shd w:val="solid" w:color="FFFFFF" w:fill="auto"/>
            <w:vAlign w:val="center"/>
          </w:tcPr>
          <w:p w14:paraId="07958C73" w14:textId="574302FE" w:rsidR="00CD2194" w:rsidDel="004435BF" w:rsidRDefault="00CD2194" w:rsidP="00CD2194">
            <w:pPr>
              <w:jc w:val="right"/>
              <w:rPr>
                <w:del w:id="417" w:author="Niall Coyle [NESO]" w:date="2025-08-27T09:43:00Z" w16du:dateUtc="2025-08-27T08:43:00Z"/>
                <w:rFonts w:ascii="Arial" w:hAnsi="Arial"/>
                <w:snapToGrid w:val="0"/>
                <w:color w:val="000000"/>
              </w:rPr>
            </w:pPr>
            <w:del w:id="418" w:author="Niall Coyle [NESO]" w:date="2025-08-27T09:42:00Z" w16du:dateUtc="2025-08-27T08:42:00Z">
              <w:r w:rsidDel="004435BF">
                <w:rPr>
                  <w:rFonts w:ascii="Arial" w:hAnsi="Arial"/>
                  <w:snapToGrid w:val="0"/>
                  <w:color w:val="000000"/>
                </w:rPr>
                <w:delText>0.00</w:delText>
              </w:r>
            </w:del>
          </w:p>
        </w:tc>
      </w:tr>
      <w:tr w:rsidR="00CD2194" w:rsidRPr="00506BD8" w:rsidDel="004435BF" w14:paraId="79B64FB7" w14:textId="516D405F" w:rsidTr="00CD2194">
        <w:trPr>
          <w:trHeight w:val="247"/>
          <w:del w:id="419" w:author="Niall Coyle [NESO]" w:date="2025-08-27T09:43:00Z"/>
        </w:trPr>
        <w:tc>
          <w:tcPr>
            <w:tcW w:w="630" w:type="dxa"/>
            <w:shd w:val="solid" w:color="FFFFFF" w:fill="auto"/>
            <w:vAlign w:val="center"/>
          </w:tcPr>
          <w:p w14:paraId="39E08FA3" w14:textId="05B33A97" w:rsidR="00CD2194" w:rsidDel="004435BF" w:rsidRDefault="00CD2194" w:rsidP="00CD2194">
            <w:pPr>
              <w:jc w:val="both"/>
              <w:rPr>
                <w:del w:id="420" w:author="Niall Coyle [NESO]" w:date="2025-08-27T09:43:00Z" w16du:dateUtc="2025-08-27T08:43:00Z"/>
                <w:rFonts w:ascii="Arial" w:hAnsi="Arial"/>
                <w:color w:val="000000"/>
              </w:rPr>
            </w:pPr>
            <w:del w:id="421" w:author="Niall Coyle [NESO]" w:date="2025-08-27T09:42:00Z" w16du:dateUtc="2025-08-27T08:42:00Z">
              <w:r w:rsidDel="004435BF">
                <w:rPr>
                  <w:rFonts w:ascii="Arial" w:hAnsi="Arial"/>
                  <w:color w:val="000000"/>
                  <w:sz w:val="22"/>
                </w:rPr>
                <w:delText>4</w:delText>
              </w:r>
            </w:del>
          </w:p>
        </w:tc>
        <w:tc>
          <w:tcPr>
            <w:tcW w:w="1320" w:type="dxa"/>
            <w:shd w:val="solid" w:color="FFFFFF" w:fill="auto"/>
            <w:vAlign w:val="center"/>
          </w:tcPr>
          <w:p w14:paraId="76F327FE" w14:textId="47DB6595" w:rsidR="00CD2194" w:rsidDel="004435BF" w:rsidRDefault="00CD2194" w:rsidP="00CD2194">
            <w:pPr>
              <w:jc w:val="both"/>
              <w:rPr>
                <w:del w:id="422" w:author="Niall Coyle [NESO]" w:date="2025-08-27T09:43:00Z" w16du:dateUtc="2025-08-27T08:43:00Z"/>
                <w:rFonts w:ascii="Arial" w:hAnsi="Arial"/>
              </w:rPr>
            </w:pPr>
            <w:del w:id="423" w:author="Niall Coyle [NESO]" w:date="2025-08-27T09:42:00Z" w16du:dateUtc="2025-08-27T08:42:00Z">
              <w:r w:rsidDel="004435BF">
                <w:rPr>
                  <w:rFonts w:ascii="Arial" w:hAnsi="Arial"/>
                  <w:snapToGrid w:val="0"/>
                </w:rPr>
                <w:delText>PERS20</w:delText>
              </w:r>
            </w:del>
          </w:p>
        </w:tc>
        <w:tc>
          <w:tcPr>
            <w:tcW w:w="1680" w:type="dxa"/>
            <w:shd w:val="solid" w:color="FFFFFF" w:fill="auto"/>
            <w:vAlign w:val="center"/>
          </w:tcPr>
          <w:p w14:paraId="69523BEC" w14:textId="46D4DDD8" w:rsidR="00CD2194" w:rsidRPr="00966128" w:rsidDel="004435BF" w:rsidRDefault="00CD2194" w:rsidP="00CD2194">
            <w:pPr>
              <w:pStyle w:val="Heading4"/>
              <w:jc w:val="right"/>
              <w:rPr>
                <w:del w:id="424" w:author="Niall Coyle [NESO]" w:date="2025-08-27T09:43:00Z" w16du:dateUtc="2025-08-27T08:43:00Z"/>
                <w:b w:val="0"/>
                <w:sz w:val="24"/>
                <w:szCs w:val="24"/>
              </w:rPr>
            </w:pPr>
            <w:del w:id="425" w:author="Niall Coyle [NESO]" w:date="2025-08-27T09:42:00Z" w16du:dateUtc="2025-08-27T08:42:00Z">
              <w:r w:rsidDel="004435BF">
                <w:rPr>
                  <w:b w:val="0"/>
                  <w:snapToGrid w:val="0"/>
                  <w:sz w:val="24"/>
                  <w:szCs w:val="24"/>
                </w:rPr>
                <w:delText>266.00</w:delText>
              </w:r>
            </w:del>
          </w:p>
        </w:tc>
        <w:tc>
          <w:tcPr>
            <w:tcW w:w="1680" w:type="dxa"/>
            <w:shd w:val="solid" w:color="FFFFFF" w:fill="auto"/>
          </w:tcPr>
          <w:p w14:paraId="12D1C84B" w14:textId="6F4F83B4" w:rsidR="00CD2194" w:rsidDel="004435BF" w:rsidRDefault="00CD2194" w:rsidP="00CD2194">
            <w:pPr>
              <w:jc w:val="right"/>
              <w:rPr>
                <w:del w:id="426" w:author="Niall Coyle [NESO]" w:date="2025-08-27T09:43:00Z" w16du:dateUtc="2025-08-27T08:43:00Z"/>
                <w:rFonts w:ascii="Arial" w:hAnsi="Arial"/>
                <w:snapToGrid w:val="0"/>
                <w:color w:val="000000"/>
              </w:rPr>
            </w:pPr>
            <w:del w:id="427" w:author="Niall Coyle [NESO]" w:date="2025-08-27T09:42:00Z" w16du:dateUtc="2025-08-27T08:42:00Z">
              <w:r w:rsidDel="004435BF">
                <w:rPr>
                  <w:rFonts w:ascii="Arial" w:hAnsi="Arial"/>
                  <w:snapToGrid w:val="0"/>
                  <w:color w:val="000000"/>
                </w:rPr>
                <w:delText>0.00</w:delText>
              </w:r>
            </w:del>
          </w:p>
        </w:tc>
        <w:tc>
          <w:tcPr>
            <w:tcW w:w="1560" w:type="dxa"/>
            <w:shd w:val="solid" w:color="FFFFFF" w:fill="auto"/>
          </w:tcPr>
          <w:p w14:paraId="14FDACE1" w14:textId="587C813B" w:rsidR="00CD2194" w:rsidDel="004435BF" w:rsidRDefault="00CD2194" w:rsidP="00CD2194">
            <w:pPr>
              <w:jc w:val="right"/>
              <w:rPr>
                <w:del w:id="428" w:author="Niall Coyle [NESO]" w:date="2025-08-27T09:43:00Z" w16du:dateUtc="2025-08-27T08:43:00Z"/>
                <w:rFonts w:ascii="Arial" w:hAnsi="Arial"/>
                <w:snapToGrid w:val="0"/>
                <w:color w:val="000000"/>
              </w:rPr>
            </w:pPr>
            <w:del w:id="429" w:author="Niall Coyle [NESO]" w:date="2025-08-27T09:42:00Z" w16du:dateUtc="2025-08-27T08:42:00Z">
              <w:r w:rsidDel="004435BF">
                <w:rPr>
                  <w:rFonts w:ascii="Arial" w:hAnsi="Arial"/>
                  <w:snapToGrid w:val="0"/>
                  <w:color w:val="000000"/>
                </w:rPr>
                <w:delText>384.05</w:delText>
              </w:r>
            </w:del>
          </w:p>
        </w:tc>
        <w:tc>
          <w:tcPr>
            <w:tcW w:w="1560" w:type="dxa"/>
            <w:shd w:val="solid" w:color="FFFFFF" w:fill="auto"/>
            <w:vAlign w:val="center"/>
          </w:tcPr>
          <w:p w14:paraId="62DE0017" w14:textId="3B76A38E" w:rsidR="00CD2194" w:rsidDel="004435BF" w:rsidRDefault="00CD2194" w:rsidP="00CD2194">
            <w:pPr>
              <w:jc w:val="right"/>
              <w:rPr>
                <w:del w:id="430" w:author="Niall Coyle [NESO]" w:date="2025-08-27T09:43:00Z" w16du:dateUtc="2025-08-27T08:43:00Z"/>
                <w:rFonts w:ascii="Arial" w:hAnsi="Arial"/>
                <w:snapToGrid w:val="0"/>
                <w:color w:val="000000"/>
              </w:rPr>
            </w:pPr>
            <w:del w:id="431" w:author="Niall Coyle [NESO]" w:date="2025-08-27T09:42:00Z" w16du:dateUtc="2025-08-27T08:42:00Z">
              <w:r w:rsidDel="004435BF">
                <w:rPr>
                  <w:rFonts w:ascii="Arial" w:hAnsi="Arial"/>
                  <w:snapToGrid w:val="0"/>
                  <w:color w:val="000000"/>
                </w:rPr>
                <w:delText>0.00</w:delText>
              </w:r>
            </w:del>
          </w:p>
        </w:tc>
      </w:tr>
      <w:tr w:rsidR="00CD2194" w:rsidRPr="00506BD8" w:rsidDel="004435BF" w14:paraId="42AEDDCD" w14:textId="530A3D08" w:rsidTr="00CD2194">
        <w:trPr>
          <w:trHeight w:val="247"/>
          <w:del w:id="432" w:author="Niall Coyle [NESO]" w:date="2025-08-27T09:43:00Z"/>
        </w:trPr>
        <w:tc>
          <w:tcPr>
            <w:tcW w:w="630" w:type="dxa"/>
            <w:shd w:val="solid" w:color="FFFFFF" w:fill="auto"/>
            <w:vAlign w:val="center"/>
          </w:tcPr>
          <w:p w14:paraId="621D05C1" w14:textId="674B68C8" w:rsidR="00CD2194" w:rsidDel="004435BF" w:rsidRDefault="00CD2194" w:rsidP="00CD2194">
            <w:pPr>
              <w:jc w:val="both"/>
              <w:rPr>
                <w:del w:id="433" w:author="Niall Coyle [NESO]" w:date="2025-08-27T09:43:00Z" w16du:dateUtc="2025-08-27T08:43:00Z"/>
                <w:rFonts w:ascii="Arial" w:hAnsi="Arial"/>
                <w:color w:val="000000"/>
              </w:rPr>
            </w:pPr>
            <w:del w:id="434" w:author="Niall Coyle [NESO]" w:date="2025-08-27T09:42:00Z" w16du:dateUtc="2025-08-27T08:42:00Z">
              <w:r w:rsidDel="004435BF">
                <w:rPr>
                  <w:rFonts w:ascii="Arial" w:hAnsi="Arial"/>
                  <w:color w:val="000000"/>
                  <w:sz w:val="22"/>
                </w:rPr>
                <w:delText>4</w:delText>
              </w:r>
            </w:del>
          </w:p>
        </w:tc>
        <w:tc>
          <w:tcPr>
            <w:tcW w:w="1320" w:type="dxa"/>
            <w:shd w:val="solid" w:color="FFFFFF" w:fill="auto"/>
            <w:vAlign w:val="center"/>
          </w:tcPr>
          <w:p w14:paraId="0E72BB12" w14:textId="52FFAC8D" w:rsidR="00CD2194" w:rsidDel="004435BF" w:rsidRDefault="00CD2194" w:rsidP="00CD2194">
            <w:pPr>
              <w:jc w:val="both"/>
              <w:rPr>
                <w:del w:id="435" w:author="Niall Coyle [NESO]" w:date="2025-08-27T09:43:00Z" w16du:dateUtc="2025-08-27T08:43:00Z"/>
                <w:rFonts w:ascii="Arial" w:hAnsi="Arial"/>
              </w:rPr>
            </w:pPr>
            <w:del w:id="436" w:author="Niall Coyle [NESO]" w:date="2025-08-27T09:42:00Z" w16du:dateUtc="2025-08-27T08:42:00Z">
              <w:r w:rsidDel="004435BF">
                <w:rPr>
                  <w:rFonts w:ascii="Arial" w:hAnsi="Arial"/>
                  <w:snapToGrid w:val="0"/>
                </w:rPr>
                <w:delText>TUMB1Q</w:delText>
              </w:r>
            </w:del>
          </w:p>
        </w:tc>
        <w:tc>
          <w:tcPr>
            <w:tcW w:w="1680" w:type="dxa"/>
            <w:shd w:val="solid" w:color="FFFFFF" w:fill="auto"/>
            <w:vAlign w:val="center"/>
          </w:tcPr>
          <w:p w14:paraId="627F61FA" w14:textId="358B8CA4" w:rsidR="00CD2194" w:rsidRPr="00966128" w:rsidDel="004435BF" w:rsidRDefault="00CD2194" w:rsidP="00CD2194">
            <w:pPr>
              <w:pStyle w:val="Heading4"/>
              <w:jc w:val="right"/>
              <w:rPr>
                <w:del w:id="437" w:author="Niall Coyle [NESO]" w:date="2025-08-27T09:43:00Z" w16du:dateUtc="2025-08-27T08:43:00Z"/>
                <w:b w:val="0"/>
                <w:sz w:val="24"/>
                <w:szCs w:val="24"/>
              </w:rPr>
            </w:pPr>
            <w:del w:id="438" w:author="Niall Coyle [NESO]" w:date="2025-08-27T09:42:00Z" w16du:dateUtc="2025-08-27T08:42:00Z">
              <w:r w:rsidDel="004435BF">
                <w:rPr>
                  <w:b w:val="0"/>
                  <w:snapToGrid w:val="0"/>
                  <w:sz w:val="24"/>
                  <w:szCs w:val="24"/>
                </w:rPr>
                <w:delText>46.82</w:delText>
              </w:r>
            </w:del>
          </w:p>
        </w:tc>
        <w:tc>
          <w:tcPr>
            <w:tcW w:w="1680" w:type="dxa"/>
            <w:shd w:val="solid" w:color="FFFFFF" w:fill="auto"/>
          </w:tcPr>
          <w:p w14:paraId="4BDE95C0" w14:textId="459F4D3D" w:rsidR="00CD2194" w:rsidDel="004435BF" w:rsidRDefault="00CD2194" w:rsidP="00CD2194">
            <w:pPr>
              <w:jc w:val="right"/>
              <w:rPr>
                <w:del w:id="439" w:author="Niall Coyle [NESO]" w:date="2025-08-27T09:43:00Z" w16du:dateUtc="2025-08-27T08:43:00Z"/>
                <w:rFonts w:ascii="Arial" w:hAnsi="Arial"/>
                <w:snapToGrid w:val="0"/>
                <w:color w:val="000000"/>
              </w:rPr>
            </w:pPr>
            <w:del w:id="440" w:author="Niall Coyle [NESO]" w:date="2025-08-27T09:42:00Z" w16du:dateUtc="2025-08-27T08:42:00Z">
              <w:r w:rsidDel="004435BF">
                <w:rPr>
                  <w:rFonts w:ascii="Arial" w:hAnsi="Arial"/>
                  <w:snapToGrid w:val="0"/>
                  <w:color w:val="000000"/>
                </w:rPr>
                <w:delText>0.00</w:delText>
              </w:r>
            </w:del>
          </w:p>
        </w:tc>
        <w:tc>
          <w:tcPr>
            <w:tcW w:w="1560" w:type="dxa"/>
            <w:shd w:val="solid" w:color="FFFFFF" w:fill="auto"/>
          </w:tcPr>
          <w:p w14:paraId="3523D01A" w14:textId="0B62F8F3" w:rsidR="00CD2194" w:rsidDel="004435BF" w:rsidRDefault="00CD2194" w:rsidP="00CD2194">
            <w:pPr>
              <w:jc w:val="right"/>
              <w:rPr>
                <w:del w:id="441" w:author="Niall Coyle [NESO]" w:date="2025-08-27T09:43:00Z" w16du:dateUtc="2025-08-27T08:43:00Z"/>
                <w:rFonts w:ascii="Arial" w:hAnsi="Arial"/>
                <w:snapToGrid w:val="0"/>
                <w:color w:val="000000"/>
              </w:rPr>
            </w:pPr>
            <w:del w:id="442" w:author="Niall Coyle [NESO]" w:date="2025-08-27T09:42:00Z" w16du:dateUtc="2025-08-27T08:42:00Z">
              <w:r w:rsidDel="004435BF">
                <w:rPr>
                  <w:rFonts w:ascii="Arial" w:hAnsi="Arial"/>
                  <w:snapToGrid w:val="0"/>
                  <w:color w:val="000000"/>
                </w:rPr>
                <w:delText>536.27</w:delText>
              </w:r>
            </w:del>
          </w:p>
        </w:tc>
        <w:tc>
          <w:tcPr>
            <w:tcW w:w="1560" w:type="dxa"/>
            <w:shd w:val="solid" w:color="FFFFFF" w:fill="auto"/>
            <w:vAlign w:val="center"/>
          </w:tcPr>
          <w:p w14:paraId="39F337C2" w14:textId="6EF5494F" w:rsidR="00CD2194" w:rsidDel="004435BF" w:rsidRDefault="00CD2194" w:rsidP="00CD2194">
            <w:pPr>
              <w:jc w:val="right"/>
              <w:rPr>
                <w:del w:id="443" w:author="Niall Coyle [NESO]" w:date="2025-08-27T09:43:00Z" w16du:dateUtc="2025-08-27T08:43:00Z"/>
                <w:rFonts w:ascii="Arial" w:hAnsi="Arial"/>
                <w:snapToGrid w:val="0"/>
                <w:color w:val="000000"/>
              </w:rPr>
            </w:pPr>
            <w:del w:id="444" w:author="Niall Coyle [NESO]" w:date="2025-08-27T09:42:00Z" w16du:dateUtc="2025-08-27T08:42:00Z">
              <w:r w:rsidDel="004435BF">
                <w:rPr>
                  <w:rFonts w:ascii="Arial" w:hAnsi="Arial"/>
                  <w:snapToGrid w:val="0"/>
                  <w:color w:val="000000"/>
                </w:rPr>
                <w:delText>0.00</w:delText>
              </w:r>
            </w:del>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Del="005E75DA" w:rsidRDefault="00C81A86" w:rsidP="006661FE">
      <w:pPr>
        <w:jc w:val="both"/>
        <w:rPr>
          <w:del w:id="445" w:author="Niall Coyle [NESO]" w:date="2025-08-27T09:45:00Z" w16du:dateUtc="2025-08-27T08:45:00Z"/>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19355F42" w:rsidR="00010EB2" w:rsidRDefault="00010EB2" w:rsidP="00F0305D">
            <w:pPr>
              <w:pStyle w:val="1"/>
              <w:rPr>
                <w:snapToGrid w:val="0"/>
              </w:rPr>
            </w:pPr>
            <w:del w:id="446" w:author="Niall Coyle [NESO]" w:date="2025-08-27T09:42:00Z" w16du:dateUtc="2025-08-27T08:42:00Z">
              <w:r w:rsidDel="004435BF">
                <w:rPr>
                  <w:rFonts w:ascii="Arial" w:hAnsi="Arial"/>
                  <w:snapToGrid w:val="0"/>
                </w:rPr>
                <w:delText>CLUN1S</w:delText>
              </w:r>
            </w:del>
            <w:ins w:id="447" w:author="Niall Coyle [NESO]" w:date="2025-08-27T09:42:00Z" w16du:dateUtc="2025-08-27T08:42:00Z">
              <w:r w:rsidR="004435BF">
                <w:rPr>
                  <w:rFonts w:ascii="Arial" w:hAnsi="Arial"/>
                  <w:snapToGrid w:val="0"/>
                </w:rPr>
                <w:t>A</w:t>
              </w:r>
            </w:ins>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3DDAE4B9" w:rsidR="00010EB2" w:rsidRDefault="00010EB2" w:rsidP="00F0305D">
            <w:pPr>
              <w:rPr>
                <w:rFonts w:ascii="Arial" w:hAnsi="Arial"/>
                <w:snapToGrid w:val="0"/>
              </w:rPr>
            </w:pPr>
            <w:del w:id="448" w:author="Niall Coyle [NESO]" w:date="2025-08-27T09:43:00Z" w16du:dateUtc="2025-08-27T08:43:00Z">
              <w:r w:rsidDel="004435BF">
                <w:rPr>
                  <w:rFonts w:ascii="Arial" w:hAnsi="Arial"/>
                  <w:snapToGrid w:val="0"/>
                </w:rPr>
                <w:delText>ERRO10</w:delText>
              </w:r>
            </w:del>
            <w:ins w:id="449" w:author="Niall Coyle [NESO]" w:date="2025-08-27T09:43:00Z" w16du:dateUtc="2025-08-27T08:43:00Z">
              <w:r w:rsidR="004435BF">
                <w:rPr>
                  <w:rFonts w:ascii="Arial" w:hAnsi="Arial"/>
                  <w:snapToGrid w:val="0"/>
                </w:rPr>
                <w:t>B</w:t>
              </w:r>
            </w:ins>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B833AEC" w:rsidR="00010EB2" w:rsidRDefault="00010EB2" w:rsidP="00F0305D">
            <w:pPr>
              <w:rPr>
                <w:rFonts w:ascii="Arial" w:hAnsi="Arial"/>
                <w:snapToGrid w:val="0"/>
              </w:rPr>
            </w:pPr>
            <w:del w:id="450" w:author="Niall Coyle [NESO]" w:date="2025-08-27T09:43:00Z" w16du:dateUtc="2025-08-27T08:43:00Z">
              <w:r w:rsidDel="004435BF">
                <w:rPr>
                  <w:rFonts w:ascii="Arial" w:hAnsi="Arial"/>
                  <w:snapToGrid w:val="0"/>
                </w:rPr>
                <w:delText>FINL1Q</w:delText>
              </w:r>
            </w:del>
            <w:ins w:id="451" w:author="Niall Coyle [NESO]" w:date="2025-08-27T09:43:00Z" w16du:dateUtc="2025-08-27T08:43:00Z">
              <w:r w:rsidR="004435BF">
                <w:rPr>
                  <w:rFonts w:ascii="Arial" w:hAnsi="Arial"/>
                  <w:snapToGrid w:val="0"/>
                </w:rPr>
                <w:t>C</w:t>
              </w:r>
            </w:ins>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031E3F8E" w:rsidR="00010EB2" w:rsidRDefault="00010EB2" w:rsidP="00F0305D">
            <w:pPr>
              <w:jc w:val="both"/>
              <w:rPr>
                <w:rFonts w:ascii="Arial" w:hAnsi="Arial"/>
              </w:rPr>
            </w:pPr>
            <w:del w:id="452" w:author="Niall Coyle [NESO]" w:date="2025-08-27T09:43:00Z" w16du:dateUtc="2025-08-27T08:43:00Z">
              <w:r w:rsidDel="004435BF">
                <w:rPr>
                  <w:rFonts w:ascii="Arial" w:hAnsi="Arial"/>
                  <w:snapToGrid w:val="0"/>
                </w:rPr>
                <w:delText>GRIF1S</w:delText>
              </w:r>
            </w:del>
            <w:ins w:id="453" w:author="Niall Coyle [NESO]" w:date="2025-08-27T09:43:00Z" w16du:dateUtc="2025-08-27T08:43:00Z">
              <w:r w:rsidR="004435BF">
                <w:rPr>
                  <w:rFonts w:ascii="Arial" w:hAnsi="Arial"/>
                  <w:snapToGrid w:val="0"/>
                </w:rPr>
                <w:t>D</w:t>
              </w:r>
            </w:ins>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3B03D33A" w:rsidR="00010EB2" w:rsidRDefault="00010EB2" w:rsidP="00F0305D">
            <w:pPr>
              <w:jc w:val="both"/>
              <w:rPr>
                <w:rFonts w:ascii="Arial" w:hAnsi="Arial"/>
              </w:rPr>
            </w:pPr>
            <w:del w:id="454" w:author="Niall Coyle [NESO]" w:date="2025-08-27T09:43:00Z" w16du:dateUtc="2025-08-27T08:43:00Z">
              <w:r w:rsidDel="004435BF">
                <w:rPr>
                  <w:rFonts w:ascii="Arial" w:hAnsi="Arial"/>
                  <w:snapToGrid w:val="0"/>
                </w:rPr>
                <w:delText>LOCH10</w:delText>
              </w:r>
            </w:del>
            <w:ins w:id="455" w:author="Niall Coyle [NESO]" w:date="2025-08-27T09:43:00Z" w16du:dateUtc="2025-08-27T08:43:00Z">
              <w:r w:rsidR="004435BF">
                <w:rPr>
                  <w:rFonts w:ascii="Arial" w:hAnsi="Arial"/>
                  <w:snapToGrid w:val="0"/>
                </w:rPr>
                <w:t>E</w:t>
              </w:r>
            </w:ins>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BFE88B"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3E03AE9F" w:rsidR="006661FE" w:rsidRDefault="004435BF" w:rsidP="006661FE">
      <w:pPr>
        <w:pStyle w:val="Header"/>
        <w:jc w:val="both"/>
        <w:rPr>
          <w:noProof/>
        </w:rPr>
      </w:pPr>
      <w:ins w:id="456" w:author="Niall Coyle [NESO]" w:date="2025-08-27T09:45:00Z" w16du:dateUtc="2025-08-27T08:45:00Z">
        <w:r>
          <w:rPr>
            <w:rFonts w:ascii="Arial" w:hAnsi="Arial" w:cs="Arial"/>
            <w:noProof/>
            <w:szCs w:val="22"/>
            <w:lang w:eastAsia="en-GB"/>
          </w:rPr>
          <mc:AlternateContent>
            <mc:Choice Requires="wpg">
              <w:drawing>
                <wp:anchor distT="0" distB="0" distL="114300" distR="114300" simplePos="0" relativeHeight="251660324" behindDoc="0" locked="0" layoutInCell="1" allowOverlap="1" wp14:anchorId="2E4ED810" wp14:editId="0D8D7531">
                  <wp:simplePos x="0" y="0"/>
                  <wp:positionH relativeFrom="column">
                    <wp:posOffset>872836</wp:posOffset>
                  </wp:positionH>
                  <wp:positionV relativeFrom="paragraph">
                    <wp:posOffset>166444</wp:posOffset>
                  </wp:positionV>
                  <wp:extent cx="1514475" cy="569595"/>
                  <wp:effectExtent l="10795" t="12065" r="8255" b="8890"/>
                  <wp:wrapNone/>
                  <wp:docPr id="1928042816" name="Group 19280428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1351780577"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42DB2E20" w14:textId="77777777" w:rsidR="004435BF" w:rsidRDefault="004435BF" w:rsidP="004435BF">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1328424199"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C94BD" w14:textId="77777777" w:rsidR="004435BF" w:rsidRDefault="004435BF" w:rsidP="004435BF">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4ED810" id="Group 1928042816" o:spid="_x0000_s1044" style="position:absolute;left:0;text-align:left;margin-left:68.75pt;margin-top:13.1pt;width:119.25pt;height:44.85pt;z-index:251660324"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">
                    <v:textbox>
                      <w:txbxContent>
                        <w:p w14:paraId="42DB2E20" w14:textId="77777777" w:rsidR="004435BF" w:rsidRDefault="004435BF" w:rsidP="004435BF">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" filled="f" stroked="f">
                    <v:textbox>
                      <w:txbxContent>
                        <w:p w14:paraId="302C94BD" w14:textId="77777777" w:rsidR="004435BF" w:rsidRDefault="004435BF" w:rsidP="004435BF">
                          <w:pPr>
                            <w:rPr>
                              <w:rFonts w:ascii="Arial" w:hAnsi="Arial"/>
                              <w:sz w:val="22"/>
                            </w:rPr>
                          </w:pPr>
                          <w:r w:rsidRPr="009C3D34">
                            <w:rPr>
                              <w:rFonts w:ascii="Arial" w:hAnsi="Arial"/>
                            </w:rPr>
                            <w:t>126.56</w:t>
                          </w:r>
                        </w:p>
                      </w:txbxContent>
                    </v:textbox>
                  </v:shape>
                </v:group>
              </w:pict>
            </mc:Fallback>
          </mc:AlternateContent>
        </w:r>
      </w:ins>
    </w:p>
    <w:p w14:paraId="4C78315B" w14:textId="77777777" w:rsidR="00CD2194" w:rsidRDefault="00CD2194" w:rsidP="000B6C0D">
      <w:pPr>
        <w:pStyle w:val="Header"/>
        <w:keepNext/>
        <w:ind w:left="720"/>
        <w:jc w:val="both"/>
        <w:rPr>
          <w:rFonts w:ascii="Arial" w:hAnsi="Arial" w:cs="Arial"/>
          <w:noProof/>
          <w:szCs w:val="22"/>
        </w:rPr>
      </w:pPr>
    </w:p>
    <w:p w14:paraId="3A0A45DA" w14:textId="0AD0D2F0" w:rsidR="00CD2194" w:rsidRDefault="008A41B4" w:rsidP="000B6C0D">
      <w:pPr>
        <w:pStyle w:val="Header"/>
        <w:keepNext/>
        <w:ind w:left="720"/>
        <w:jc w:val="both"/>
        <w:rPr>
          <w:rFonts w:ascii="Arial" w:hAnsi="Arial" w:cs="Arial"/>
          <w:noProof/>
          <w:szCs w:val="22"/>
        </w:rPr>
      </w:pPr>
      <w:del w:id="457" w:author="Niall Coyle [NESO]" w:date="2025-08-27T09:45:00Z" w16du:dateUtc="2025-08-27T08:45:00Z">
        <w:r w:rsidDel="004435BF">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7"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gIo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Np7llarugVqjYkuAFgaDVpmfGPXQDkpsf6yJYRiJTxLSs/CChP4RJtPc6w+Zfctq30Ik&#10;BVcldhjF4ZmLPWetDW9auCkKQqpTqJ+aB7J3UY3xg4TfSsuzJ7Q888nYE+TbaHmWLaCwQgc4mo0d&#10;4EHLWTpfxOZxOPu9/ndC/UstS+WFHMTj9UKK7cJLCgqFusvV/6+g0Bvh+Qj1PD51/n3anwfF7R7k&#10;5S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BdKgIozgIAANgHAAAOAAAAAAAAAAAAAAAAAC4CAABkcnMvZTJvRG9j&#10;LnhtbFBLAQItABQABgAIAAAAIQCdKFy44AAAAAoBAAAPAAAAAAAAAAAAAAAAACgFAABkcnMvZG93&#10;bnJldi54bWxQSwUGAAAAAAQABADzAAAANQYAAAAA&#10;">
                  <v:shape id="Text Box 395" o:spid="_x0000_s1048"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9"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del>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Del="005E75DA" w:rsidRDefault="00CD2194" w:rsidP="000B6C0D">
      <w:pPr>
        <w:pStyle w:val="Header"/>
        <w:keepNext/>
        <w:ind w:left="720"/>
        <w:jc w:val="both"/>
        <w:rPr>
          <w:del w:id="458" w:author="Niall Coyle [NESO]" w:date="2025-08-27T09:45:00Z" w16du:dateUtc="2025-08-27T08:45:00Z"/>
          <w:rFonts w:ascii="Arial" w:hAnsi="Arial" w:cs="Arial"/>
          <w:noProof/>
          <w:szCs w:val="22"/>
        </w:rPr>
      </w:pPr>
    </w:p>
    <w:p w14:paraId="00957226" w14:textId="77777777" w:rsidR="00CD2194" w:rsidDel="005E75DA" w:rsidRDefault="00CD2194" w:rsidP="000B6C0D">
      <w:pPr>
        <w:pStyle w:val="Header"/>
        <w:keepNext/>
        <w:jc w:val="both"/>
        <w:rPr>
          <w:del w:id="459" w:author="Niall Coyle [NESO]" w:date="2025-08-27T09:45:00Z" w16du:dateUtc="2025-08-27T08:45:00Z"/>
          <w:rFonts w:ascii="Arial" w:hAnsi="Arial" w:cs="Arial"/>
          <w:noProof/>
          <w:szCs w:val="22"/>
        </w:rPr>
      </w:pPr>
    </w:p>
    <w:p w14:paraId="2BAF3F33" w14:textId="77777777" w:rsidR="005E75DA" w:rsidRDefault="005E75DA" w:rsidP="00603C91">
      <w:pPr>
        <w:pStyle w:val="Header"/>
        <w:keepNext/>
        <w:ind w:left="720"/>
        <w:jc w:val="both"/>
        <w:rPr>
          <w:ins w:id="460" w:author="Niall Coyle [NESO]" w:date="2025-08-27T09:45:00Z" w16du:dateUtc="2025-08-27T08:45:00Z"/>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0D148FD2"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del w:id="461" w:author="Niall Coyle [NESO]" w:date="2025-08-27T09:44:00Z" w16du:dateUtc="2025-08-27T08:44:00Z">
        <w:r w:rsidR="00D37344" w:rsidDel="004435BF">
          <w:rPr>
            <w:rFonts w:ascii="Arial" w:hAnsi="Arial" w:cs="Arial"/>
            <w:noProof/>
            <w:szCs w:val="22"/>
          </w:rPr>
          <w:delText xml:space="preserve">CLUN1S </w:delText>
        </w:r>
      </w:del>
      <w:ins w:id="462" w:author="Niall Coyle [NESO]" w:date="2025-08-27T09:44:00Z" w16du:dateUtc="2025-08-27T08:44:00Z">
        <w:r w:rsidR="004435BF">
          <w:rPr>
            <w:rFonts w:ascii="Arial" w:hAnsi="Arial" w:cs="Arial"/>
            <w:noProof/>
            <w:szCs w:val="22"/>
          </w:rPr>
          <w:t xml:space="preserve">A </w:t>
        </w:r>
      </w:ins>
      <w:r w:rsidR="00D37344">
        <w:rPr>
          <w:rFonts w:ascii="Arial" w:hAnsi="Arial" w:cs="Arial"/>
          <w:noProof/>
          <w:szCs w:val="22"/>
        </w:rPr>
        <w:t xml:space="preserve">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355ECF6C"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del w:id="463" w:author="Niall Coyle [NESO]" w:date="2025-08-27T09:44:00Z" w16du:dateUtc="2025-08-27T08:44:00Z">
        <w:r w:rsidR="00D37344" w:rsidDel="004435BF">
          <w:rPr>
            <w:rFonts w:ascii="Arial" w:hAnsi="Arial" w:cs="Arial"/>
            <w:noProof/>
            <w:szCs w:val="22"/>
          </w:rPr>
          <w:delText>CLUN1S</w:delText>
        </w:r>
        <w:r w:rsidRPr="004248A1" w:rsidDel="004435BF">
          <w:rPr>
            <w:rFonts w:ascii="Arial" w:hAnsi="Arial" w:cs="Arial"/>
            <w:noProof/>
            <w:szCs w:val="22"/>
          </w:rPr>
          <w:delText xml:space="preserve"> </w:delText>
        </w:r>
      </w:del>
      <w:ins w:id="464" w:author="Niall Coyle [NESO]" w:date="2025-08-27T09:44:00Z" w16du:dateUtc="2025-08-27T08:44:00Z">
        <w:r w:rsidR="004435BF">
          <w:rPr>
            <w:rFonts w:ascii="Arial" w:hAnsi="Arial" w:cs="Arial"/>
            <w:noProof/>
            <w:szCs w:val="22"/>
          </w:rPr>
          <w:t>A</w:t>
        </w:r>
        <w:r w:rsidR="004435BF" w:rsidRPr="004248A1">
          <w:rPr>
            <w:rFonts w:ascii="Arial" w:hAnsi="Arial" w:cs="Arial"/>
            <w:noProof/>
            <w:szCs w:val="22"/>
          </w:rPr>
          <w:t xml:space="preserve"> </w:t>
        </w:r>
      </w:ins>
      <w:r w:rsidRPr="004248A1">
        <w:rPr>
          <w:rFonts w:ascii="Arial" w:hAnsi="Arial" w:cs="Arial"/>
          <w:noProof/>
          <w:szCs w:val="22"/>
        </w:rPr>
        <w:t>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2116075"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del w:id="465" w:author="Niall Coyle [NESO]" w:date="2025-08-27T09:44:00Z" w16du:dateUtc="2025-08-27T08:44:00Z">
        <w:r w:rsidDel="004435BF">
          <w:rPr>
            <w:rFonts w:ascii="Arial" w:hAnsi="Arial" w:cs="Arial"/>
            <w:noProof/>
            <w:szCs w:val="22"/>
          </w:rPr>
          <w:delText xml:space="preserve">CLUN1S </w:delText>
        </w:r>
      </w:del>
      <w:ins w:id="466" w:author="Niall Coyle [NESO]" w:date="2025-08-27T09:44:00Z" w16du:dateUtc="2025-08-27T08:44:00Z">
        <w:r w:rsidR="004435BF">
          <w:rPr>
            <w:rFonts w:ascii="Arial" w:hAnsi="Arial" w:cs="Arial"/>
            <w:noProof/>
            <w:szCs w:val="22"/>
          </w:rPr>
          <w:t xml:space="preserve">A </w:t>
        </w:r>
      </w:ins>
      <w:r>
        <w:rPr>
          <w:rFonts w:ascii="Arial" w:hAnsi="Arial" w:cs="Arial"/>
          <w:noProof/>
          <w:szCs w:val="22"/>
        </w:rPr>
        <w:t xml:space="preserve">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15F06DEB"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w:t>
      </w:r>
      <w:del w:id="467" w:author="Niall Coyle [NESO]" w:date="2025-08-27T09:44:00Z" w16du:dateUtc="2025-08-27T08:44:00Z">
        <w:r w:rsidDel="004435BF">
          <w:rPr>
            <w:rFonts w:ascii="Arial" w:hAnsi="Arial" w:cs="Arial"/>
            <w:noProof/>
            <w:szCs w:val="22"/>
          </w:rPr>
          <w:delText xml:space="preserve">CLUN1S </w:delText>
        </w:r>
      </w:del>
      <w:ins w:id="468" w:author="Niall Coyle [NESO]" w:date="2025-08-27T09:44:00Z" w16du:dateUtc="2025-08-27T08:44:00Z">
        <w:r w:rsidR="004435BF">
          <w:rPr>
            <w:rFonts w:ascii="Arial" w:hAnsi="Arial" w:cs="Arial"/>
            <w:noProof/>
            <w:szCs w:val="22"/>
          </w:rPr>
          <w:t xml:space="preserve">A </w:t>
        </w:r>
      </w:ins>
      <w:r>
        <w:rPr>
          <w:rFonts w:ascii="Arial" w:hAnsi="Arial" w:cs="Arial"/>
          <w:noProof/>
          <w:szCs w:val="22"/>
        </w:rPr>
        <w:t xml:space="preserve">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19DC2CEB" w14:textId="77777777" w:rsidR="00C66943" w:rsidRDefault="00C66943">
      <w:pPr>
        <w:rPr>
          <w:ins w:id="469" w:author="Niall Coyle [NESO]" w:date="2025-08-27T09:47:00Z" w16du:dateUtc="2025-08-27T08:47:00Z"/>
          <w:rFonts w:ascii="Arial Bold" w:hAnsi="Arial Bold"/>
          <w:b/>
          <w:sz w:val="28"/>
          <w:szCs w:val="28"/>
          <w:lang w:eastAsia="en-US"/>
        </w:rPr>
      </w:pPr>
      <w:bookmarkStart w:id="470" w:name="_Toc32201104"/>
      <w:bookmarkStart w:id="471" w:name="_Toc49661154"/>
      <w:bookmarkStart w:id="472" w:name="_Toc274049733"/>
      <w:ins w:id="473" w:author="Niall Coyle [NESO]" w:date="2025-08-27T09:47:00Z" w16du:dateUtc="2025-08-27T08:47:00Z">
        <w:r>
          <w:rPr>
            <w:sz w:val="28"/>
            <w:szCs w:val="28"/>
          </w:rPr>
          <w:br w:type="page"/>
        </w:r>
      </w:ins>
    </w:p>
    <w:p w14:paraId="55802ED9" w14:textId="03777BFC" w:rsidR="006661FE" w:rsidRPr="00FE40FB" w:rsidRDefault="006661FE" w:rsidP="006661FE">
      <w:pPr>
        <w:pStyle w:val="Heading1"/>
        <w:rPr>
          <w:color w:val="auto"/>
          <w:sz w:val="28"/>
          <w:szCs w:val="28"/>
        </w:rPr>
      </w:pPr>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70"/>
      <w:bookmarkEnd w:id="471"/>
      <w:bookmarkEnd w:id="472"/>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632C3581"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t>
      </w:r>
      <w:del w:id="474" w:author="Niall Coyle [NESO]" w:date="2025-08-27T09:48:00Z" w16du:dateUtc="2025-08-27T08:48:00Z">
        <w:r w:rsidDel="00C66943">
          <w:rPr>
            <w:rFonts w:ascii="Arial" w:hAnsi="Arial"/>
            <w:sz w:val="22"/>
          </w:rPr>
          <w:delText xml:space="preserve">withdrawal </w:delText>
        </w:r>
      </w:del>
      <w:ins w:id="475" w:author="Niall Coyle [NESO]" w:date="2025-08-27T09:48:00Z" w16du:dateUtc="2025-08-27T08:48:00Z">
        <w:r w:rsidR="00C66943">
          <w:rPr>
            <w:rFonts w:ascii="Arial" w:hAnsi="Arial"/>
            <w:sz w:val="22"/>
          </w:rPr>
          <w:t xml:space="preserve">reduction in generation </w:t>
        </w:r>
      </w:ins>
      <w:r>
        <w:rPr>
          <w:rFonts w:ascii="Arial" w:hAnsi="Arial"/>
          <w:sz w:val="22"/>
        </w:rPr>
        <w:t xml:space="preserve">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rsidDel="00C66943" w14:paraId="01886F58" w14:textId="0B58B501" w:rsidTr="00A477A1">
        <w:trPr>
          <w:trHeight w:val="655"/>
          <w:del w:id="476" w:author="Niall Coyle [NESO]" w:date="2025-08-27T09:47:00Z"/>
        </w:trPr>
        <w:tc>
          <w:tcPr>
            <w:tcW w:w="1198" w:type="dxa"/>
            <w:shd w:val="solid" w:color="FFFFFF" w:fill="auto"/>
            <w:vAlign w:val="center"/>
          </w:tcPr>
          <w:p w14:paraId="0F31368D" w14:textId="321BB01A" w:rsidR="0070624C" w:rsidDel="00C66943" w:rsidRDefault="0070624C" w:rsidP="00A477A1">
            <w:pPr>
              <w:jc w:val="both"/>
              <w:rPr>
                <w:del w:id="477" w:author="Niall Coyle [NESO]" w:date="2025-08-27T09:47:00Z" w16du:dateUtc="2025-08-27T08:47:00Z"/>
                <w:rFonts w:ascii="Arial" w:hAnsi="Arial"/>
                <w:color w:val="000000"/>
              </w:rPr>
            </w:pPr>
            <w:del w:id="478" w:author="Niall Coyle [NESO]" w:date="2025-08-27T09:47:00Z" w16du:dateUtc="2025-08-27T08:47:00Z">
              <w:r w:rsidDel="00C66943">
                <w:rPr>
                  <w:rFonts w:ascii="Arial" w:hAnsi="Arial"/>
                  <w:color w:val="000000"/>
                  <w:sz w:val="22"/>
                </w:rPr>
                <w:delText>Demand Zone</w:delText>
              </w:r>
            </w:del>
          </w:p>
        </w:tc>
        <w:tc>
          <w:tcPr>
            <w:tcW w:w="1797" w:type="dxa"/>
            <w:shd w:val="solid" w:color="FFFFFF" w:fill="auto"/>
            <w:vAlign w:val="center"/>
          </w:tcPr>
          <w:p w14:paraId="6E06695E" w14:textId="05009786" w:rsidR="0070624C" w:rsidDel="00C66943" w:rsidRDefault="0070624C" w:rsidP="00A477A1">
            <w:pPr>
              <w:jc w:val="both"/>
              <w:rPr>
                <w:del w:id="479" w:author="Niall Coyle [NESO]" w:date="2025-08-27T09:47:00Z" w16du:dateUtc="2025-08-27T08:47:00Z"/>
                <w:rFonts w:ascii="Arial" w:hAnsi="Arial"/>
                <w:color w:val="000000"/>
              </w:rPr>
            </w:pPr>
            <w:del w:id="480" w:author="Niall Coyle [NESO]" w:date="2025-08-27T09:47:00Z" w16du:dateUtc="2025-08-27T08:47:00Z">
              <w:r w:rsidDel="00C66943">
                <w:rPr>
                  <w:rFonts w:ascii="Arial" w:hAnsi="Arial"/>
                  <w:color w:val="000000"/>
                  <w:sz w:val="22"/>
                </w:rPr>
                <w:delText>Node</w:delText>
              </w:r>
            </w:del>
          </w:p>
        </w:tc>
        <w:tc>
          <w:tcPr>
            <w:tcW w:w="1701" w:type="dxa"/>
            <w:shd w:val="solid" w:color="FFFFFF" w:fill="auto"/>
            <w:vAlign w:val="center"/>
          </w:tcPr>
          <w:p w14:paraId="07052ECE" w14:textId="592A0C60" w:rsidR="0070624C" w:rsidDel="00C66943" w:rsidRDefault="0070624C" w:rsidP="00A477A1">
            <w:pPr>
              <w:jc w:val="right"/>
              <w:rPr>
                <w:del w:id="481" w:author="Niall Coyle [NESO]" w:date="2025-08-27T09:47:00Z" w16du:dateUtc="2025-08-27T08:47:00Z"/>
                <w:rFonts w:ascii="Arial" w:hAnsi="Arial"/>
                <w:color w:val="000000"/>
              </w:rPr>
            </w:pPr>
            <w:del w:id="482" w:author="Niall Coyle [NESO]" w:date="2025-08-27T09:47:00Z" w16du:dateUtc="2025-08-27T08:47:00Z">
              <w:r w:rsidDel="00C66943">
                <w:rPr>
                  <w:rFonts w:ascii="Arial" w:hAnsi="Arial"/>
                  <w:color w:val="000000"/>
                  <w:sz w:val="22"/>
                </w:rPr>
                <w:delText>Peak Security Nodal Marginal km</w:delText>
              </w:r>
            </w:del>
          </w:p>
        </w:tc>
        <w:tc>
          <w:tcPr>
            <w:tcW w:w="1574" w:type="dxa"/>
            <w:shd w:val="solid" w:color="FFFFFF" w:fill="auto"/>
          </w:tcPr>
          <w:p w14:paraId="6CE14310" w14:textId="01783A47" w:rsidR="0070624C" w:rsidDel="00C66943" w:rsidRDefault="0070624C" w:rsidP="00A477A1">
            <w:pPr>
              <w:jc w:val="right"/>
              <w:rPr>
                <w:del w:id="483" w:author="Niall Coyle [NESO]" w:date="2025-08-27T09:47:00Z" w16du:dateUtc="2025-08-27T08:47:00Z"/>
                <w:rFonts w:ascii="Arial" w:hAnsi="Arial"/>
                <w:color w:val="000000"/>
              </w:rPr>
            </w:pPr>
            <w:del w:id="484" w:author="Niall Coyle [NESO]" w:date="2025-08-27T09:47:00Z" w16du:dateUtc="2025-08-27T08:47:00Z">
              <w:r w:rsidDel="00C66943">
                <w:rPr>
                  <w:rFonts w:ascii="Arial" w:hAnsi="Arial"/>
                  <w:color w:val="000000"/>
                  <w:sz w:val="22"/>
                </w:rPr>
                <w:delText>Year Round Nodal Marginal km</w:delText>
              </w:r>
            </w:del>
          </w:p>
        </w:tc>
        <w:tc>
          <w:tcPr>
            <w:tcW w:w="1260" w:type="dxa"/>
            <w:shd w:val="solid" w:color="FFFFFF" w:fill="auto"/>
            <w:vAlign w:val="center"/>
          </w:tcPr>
          <w:p w14:paraId="18D6BFCA" w14:textId="225AAAD7" w:rsidR="0070624C" w:rsidDel="00C66943" w:rsidRDefault="001860DC" w:rsidP="00A477A1">
            <w:pPr>
              <w:jc w:val="right"/>
              <w:rPr>
                <w:del w:id="485" w:author="Niall Coyle [NESO]" w:date="2025-08-27T09:47:00Z" w16du:dateUtc="2025-08-27T08:47:00Z"/>
                <w:rFonts w:ascii="Arial" w:hAnsi="Arial"/>
                <w:color w:val="000000"/>
              </w:rPr>
            </w:pPr>
            <w:del w:id="486" w:author="Niall Coyle [NESO]" w:date="2025-08-27T09:47:00Z" w16du:dateUtc="2025-08-27T08:47:00Z">
              <w:r w:rsidDel="00C66943">
                <w:rPr>
                  <w:rFonts w:ascii="Arial" w:hAnsi="Arial"/>
                  <w:color w:val="000000"/>
                  <w:sz w:val="22"/>
                </w:rPr>
                <w:delText xml:space="preserve">Net </w:delText>
              </w:r>
              <w:r w:rsidR="0070624C" w:rsidDel="00C66943">
                <w:rPr>
                  <w:rFonts w:ascii="Arial" w:hAnsi="Arial"/>
                  <w:color w:val="000000"/>
                  <w:sz w:val="22"/>
                </w:rPr>
                <w:delText>Demand (MW)</w:delText>
              </w:r>
            </w:del>
          </w:p>
        </w:tc>
      </w:tr>
      <w:tr w:rsidR="0070624C" w:rsidRPr="00506BD8" w:rsidDel="00C66943" w14:paraId="1FC1D7EA" w14:textId="269DDB4C" w:rsidTr="00A477A1">
        <w:trPr>
          <w:trHeight w:val="247"/>
          <w:del w:id="487" w:author="Niall Coyle [NESO]" w:date="2025-08-27T09:47:00Z"/>
        </w:trPr>
        <w:tc>
          <w:tcPr>
            <w:tcW w:w="1198" w:type="dxa"/>
            <w:shd w:val="solid" w:color="FFFFFF" w:fill="auto"/>
          </w:tcPr>
          <w:p w14:paraId="6A2436F7" w14:textId="4701CB0A" w:rsidR="0070624C" w:rsidDel="00C66943" w:rsidRDefault="0070624C" w:rsidP="00A477A1">
            <w:pPr>
              <w:jc w:val="both"/>
              <w:rPr>
                <w:del w:id="488" w:author="Niall Coyle [NESO]" w:date="2025-08-27T09:47:00Z" w16du:dateUtc="2025-08-27T08:47:00Z"/>
                <w:rFonts w:ascii="Arial" w:hAnsi="Arial"/>
                <w:color w:val="000000"/>
              </w:rPr>
            </w:pPr>
            <w:del w:id="489"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0A5DA42F" w14:textId="16E441E0" w:rsidR="0070624C" w:rsidDel="00C66943" w:rsidRDefault="0070624C" w:rsidP="00A477A1">
            <w:pPr>
              <w:rPr>
                <w:del w:id="490" w:author="Niall Coyle [NESO]" w:date="2025-08-27T09:47:00Z" w16du:dateUtc="2025-08-27T08:47:00Z"/>
                <w:rFonts w:ascii="Arial" w:hAnsi="Arial"/>
                <w:snapToGrid w:val="0"/>
                <w:color w:val="000000"/>
              </w:rPr>
            </w:pPr>
            <w:del w:id="491" w:author="Niall Coyle [NESO]" w:date="2025-08-27T09:47:00Z" w16du:dateUtc="2025-08-27T08:47:00Z">
              <w:r w:rsidDel="00C66943">
                <w:rPr>
                  <w:rFonts w:ascii="Arial" w:hAnsi="Arial"/>
                  <w:snapToGrid w:val="0"/>
                  <w:color w:val="000000"/>
                  <w:sz w:val="22"/>
                </w:rPr>
                <w:delText>ABHA4A</w:delText>
              </w:r>
            </w:del>
          </w:p>
        </w:tc>
        <w:tc>
          <w:tcPr>
            <w:tcW w:w="1701" w:type="dxa"/>
            <w:shd w:val="solid" w:color="FFFFFF" w:fill="auto"/>
            <w:vAlign w:val="bottom"/>
          </w:tcPr>
          <w:p w14:paraId="45706715" w14:textId="57F45B16" w:rsidR="0070624C" w:rsidDel="00C66943" w:rsidRDefault="0070624C" w:rsidP="00A477A1">
            <w:pPr>
              <w:jc w:val="right"/>
              <w:rPr>
                <w:del w:id="492" w:author="Niall Coyle [NESO]" w:date="2025-08-27T09:47:00Z" w16du:dateUtc="2025-08-27T08:47:00Z"/>
                <w:rFonts w:ascii="Arial" w:eastAsia="Arial Unicode MS" w:hAnsi="Arial"/>
              </w:rPr>
            </w:pPr>
            <w:del w:id="493" w:author="Niall Coyle [NESO]" w:date="2025-08-27T09:47:00Z" w16du:dateUtc="2025-08-27T08:47:00Z">
              <w:r w:rsidDel="00C66943">
                <w:rPr>
                  <w:rFonts w:ascii="Arial" w:hAnsi="Arial"/>
                  <w:snapToGrid w:val="0"/>
                </w:rPr>
                <w:delText>-77.25</w:delText>
              </w:r>
            </w:del>
          </w:p>
        </w:tc>
        <w:tc>
          <w:tcPr>
            <w:tcW w:w="1574" w:type="dxa"/>
            <w:shd w:val="solid" w:color="FFFFFF" w:fill="auto"/>
          </w:tcPr>
          <w:p w14:paraId="042F5977" w14:textId="32FF851E" w:rsidR="0070624C" w:rsidRPr="003479A9" w:rsidDel="00C66943" w:rsidRDefault="0070624C" w:rsidP="00A477A1">
            <w:pPr>
              <w:jc w:val="right"/>
              <w:rPr>
                <w:del w:id="494" w:author="Niall Coyle [NESO]" w:date="2025-08-27T09:47:00Z" w16du:dateUtc="2025-08-27T08:47:00Z"/>
                <w:rFonts w:ascii="Arial" w:hAnsi="Arial"/>
              </w:rPr>
            </w:pPr>
            <w:del w:id="495" w:author="Niall Coyle [NESO]" w:date="2025-08-27T09:47:00Z" w16du:dateUtc="2025-08-27T08:47:00Z">
              <w:r w:rsidDel="00C66943">
                <w:rPr>
                  <w:rFonts w:ascii="Arial" w:hAnsi="Arial"/>
                </w:rPr>
                <w:delText>-230.25</w:delText>
              </w:r>
            </w:del>
          </w:p>
        </w:tc>
        <w:tc>
          <w:tcPr>
            <w:tcW w:w="1260" w:type="dxa"/>
            <w:shd w:val="solid" w:color="FFFFFF" w:fill="auto"/>
            <w:vAlign w:val="bottom"/>
          </w:tcPr>
          <w:p w14:paraId="2787CCA0" w14:textId="6D1A578E" w:rsidR="0070624C" w:rsidRPr="003479A9" w:rsidDel="00C66943" w:rsidRDefault="0070624C" w:rsidP="00A477A1">
            <w:pPr>
              <w:jc w:val="right"/>
              <w:rPr>
                <w:del w:id="496" w:author="Niall Coyle [NESO]" w:date="2025-08-27T09:47:00Z" w16du:dateUtc="2025-08-27T08:47:00Z"/>
                <w:rFonts w:ascii="Arial" w:eastAsia="Arial Unicode MS" w:hAnsi="Arial"/>
              </w:rPr>
            </w:pPr>
            <w:del w:id="497" w:author="Niall Coyle [NESO]" w:date="2025-08-27T09:47:00Z" w16du:dateUtc="2025-08-27T08:47:00Z">
              <w:r w:rsidDel="00C66943">
                <w:rPr>
                  <w:rFonts w:ascii="Arial" w:hAnsi="Arial"/>
                </w:rPr>
                <w:delText>127</w:delText>
              </w:r>
            </w:del>
          </w:p>
        </w:tc>
      </w:tr>
      <w:tr w:rsidR="0070624C" w:rsidRPr="00506BD8" w:rsidDel="00C66943" w14:paraId="030A35CA" w14:textId="7B0F8DD2" w:rsidTr="00A477A1">
        <w:trPr>
          <w:trHeight w:val="247"/>
          <w:del w:id="498" w:author="Niall Coyle [NESO]" w:date="2025-08-27T09:47:00Z"/>
        </w:trPr>
        <w:tc>
          <w:tcPr>
            <w:tcW w:w="1198" w:type="dxa"/>
            <w:shd w:val="solid" w:color="FFFFFF" w:fill="auto"/>
          </w:tcPr>
          <w:p w14:paraId="6A84F1EA" w14:textId="4B724248" w:rsidR="0070624C" w:rsidDel="00C66943" w:rsidRDefault="0070624C" w:rsidP="00A477A1">
            <w:pPr>
              <w:jc w:val="both"/>
              <w:rPr>
                <w:del w:id="499" w:author="Niall Coyle [NESO]" w:date="2025-08-27T09:47:00Z" w16du:dateUtc="2025-08-27T08:47:00Z"/>
                <w:rFonts w:ascii="Arial" w:hAnsi="Arial"/>
                <w:color w:val="000000"/>
              </w:rPr>
            </w:pPr>
            <w:del w:id="500"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094189E9" w14:textId="4831EAEA" w:rsidR="0070624C" w:rsidDel="00C66943" w:rsidRDefault="0070624C" w:rsidP="00A477A1">
            <w:pPr>
              <w:rPr>
                <w:del w:id="501" w:author="Niall Coyle [NESO]" w:date="2025-08-27T09:47:00Z" w16du:dateUtc="2025-08-27T08:47:00Z"/>
                <w:rFonts w:ascii="Arial" w:hAnsi="Arial"/>
                <w:snapToGrid w:val="0"/>
                <w:color w:val="000000"/>
              </w:rPr>
            </w:pPr>
            <w:del w:id="502" w:author="Niall Coyle [NESO]" w:date="2025-08-27T09:47:00Z" w16du:dateUtc="2025-08-27T08:47:00Z">
              <w:r w:rsidDel="00C66943">
                <w:rPr>
                  <w:rFonts w:ascii="Arial" w:hAnsi="Arial"/>
                  <w:snapToGrid w:val="0"/>
                  <w:color w:val="000000"/>
                  <w:sz w:val="22"/>
                </w:rPr>
                <w:delText>ABHA4B</w:delText>
              </w:r>
            </w:del>
          </w:p>
        </w:tc>
        <w:tc>
          <w:tcPr>
            <w:tcW w:w="1701" w:type="dxa"/>
            <w:shd w:val="solid" w:color="FFFFFF" w:fill="auto"/>
            <w:vAlign w:val="bottom"/>
          </w:tcPr>
          <w:p w14:paraId="32545256" w14:textId="38BF816F" w:rsidR="0070624C" w:rsidDel="00C66943" w:rsidRDefault="0070624C" w:rsidP="00A477A1">
            <w:pPr>
              <w:jc w:val="right"/>
              <w:rPr>
                <w:del w:id="503" w:author="Niall Coyle [NESO]" w:date="2025-08-27T09:47:00Z" w16du:dateUtc="2025-08-27T08:47:00Z"/>
                <w:rFonts w:ascii="Arial" w:eastAsia="Arial Unicode MS" w:hAnsi="Arial"/>
              </w:rPr>
            </w:pPr>
            <w:del w:id="504" w:author="Niall Coyle [NESO]" w:date="2025-08-27T09:47:00Z" w16du:dateUtc="2025-08-27T08:47:00Z">
              <w:r w:rsidDel="00C66943">
                <w:rPr>
                  <w:rFonts w:ascii="Arial" w:hAnsi="Arial"/>
                  <w:snapToGrid w:val="0"/>
                </w:rPr>
                <w:delText>-77.27</w:delText>
              </w:r>
            </w:del>
          </w:p>
        </w:tc>
        <w:tc>
          <w:tcPr>
            <w:tcW w:w="1574" w:type="dxa"/>
            <w:shd w:val="solid" w:color="FFFFFF" w:fill="auto"/>
          </w:tcPr>
          <w:p w14:paraId="67E78AE7" w14:textId="03B0BE9C" w:rsidR="0070624C" w:rsidRPr="003479A9" w:rsidDel="00C66943" w:rsidRDefault="0070624C" w:rsidP="00A477A1">
            <w:pPr>
              <w:jc w:val="right"/>
              <w:rPr>
                <w:del w:id="505" w:author="Niall Coyle [NESO]" w:date="2025-08-27T09:47:00Z" w16du:dateUtc="2025-08-27T08:47:00Z"/>
                <w:rFonts w:ascii="Arial" w:hAnsi="Arial"/>
              </w:rPr>
            </w:pPr>
            <w:del w:id="506" w:author="Niall Coyle [NESO]" w:date="2025-08-27T09:47:00Z" w16du:dateUtc="2025-08-27T08:47:00Z">
              <w:r w:rsidDel="00C66943">
                <w:rPr>
                  <w:rFonts w:ascii="Arial" w:hAnsi="Arial"/>
                </w:rPr>
                <w:delText>-230.12</w:delText>
              </w:r>
            </w:del>
          </w:p>
        </w:tc>
        <w:tc>
          <w:tcPr>
            <w:tcW w:w="1260" w:type="dxa"/>
            <w:shd w:val="solid" w:color="FFFFFF" w:fill="auto"/>
            <w:vAlign w:val="bottom"/>
          </w:tcPr>
          <w:p w14:paraId="38C89BB5" w14:textId="7368158C" w:rsidR="0070624C" w:rsidRPr="003479A9" w:rsidDel="00C66943" w:rsidRDefault="0070624C" w:rsidP="00A477A1">
            <w:pPr>
              <w:jc w:val="right"/>
              <w:rPr>
                <w:del w:id="507" w:author="Niall Coyle [NESO]" w:date="2025-08-27T09:47:00Z" w16du:dateUtc="2025-08-27T08:47:00Z"/>
                <w:rFonts w:ascii="Arial" w:eastAsia="Arial Unicode MS" w:hAnsi="Arial"/>
              </w:rPr>
            </w:pPr>
            <w:del w:id="508" w:author="Niall Coyle [NESO]" w:date="2025-08-27T09:47:00Z" w16du:dateUtc="2025-08-27T08:47:00Z">
              <w:r w:rsidDel="00C66943">
                <w:rPr>
                  <w:rFonts w:ascii="Arial" w:hAnsi="Arial"/>
                </w:rPr>
                <w:delText>127</w:delText>
              </w:r>
            </w:del>
          </w:p>
        </w:tc>
      </w:tr>
      <w:tr w:rsidR="0070624C" w:rsidRPr="00506BD8" w:rsidDel="00C66943" w14:paraId="70F36691" w14:textId="4A1A62AD" w:rsidTr="00A477A1">
        <w:trPr>
          <w:trHeight w:val="247"/>
          <w:del w:id="509" w:author="Niall Coyle [NESO]" w:date="2025-08-27T09:47:00Z"/>
        </w:trPr>
        <w:tc>
          <w:tcPr>
            <w:tcW w:w="1198" w:type="dxa"/>
            <w:shd w:val="solid" w:color="FFFFFF" w:fill="auto"/>
          </w:tcPr>
          <w:p w14:paraId="39BE415A" w14:textId="62FE2E27" w:rsidR="0070624C" w:rsidDel="00C66943" w:rsidRDefault="0070624C" w:rsidP="00A477A1">
            <w:pPr>
              <w:jc w:val="both"/>
              <w:rPr>
                <w:del w:id="510" w:author="Niall Coyle [NESO]" w:date="2025-08-27T09:47:00Z" w16du:dateUtc="2025-08-27T08:47:00Z"/>
                <w:rFonts w:ascii="Arial" w:hAnsi="Arial"/>
                <w:color w:val="000000"/>
              </w:rPr>
            </w:pPr>
            <w:del w:id="511"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52DDF1AA" w14:textId="701009BE" w:rsidR="0070624C" w:rsidDel="00C66943" w:rsidRDefault="0070624C" w:rsidP="00A477A1">
            <w:pPr>
              <w:rPr>
                <w:del w:id="512" w:author="Niall Coyle [NESO]" w:date="2025-08-27T09:47:00Z" w16du:dateUtc="2025-08-27T08:47:00Z"/>
                <w:rFonts w:ascii="Arial" w:hAnsi="Arial"/>
                <w:snapToGrid w:val="0"/>
                <w:color w:val="000000"/>
              </w:rPr>
            </w:pPr>
            <w:del w:id="513" w:author="Niall Coyle [NESO]" w:date="2025-08-27T09:47:00Z" w16du:dateUtc="2025-08-27T08:47:00Z">
              <w:r w:rsidDel="00C66943">
                <w:rPr>
                  <w:rFonts w:ascii="Arial" w:hAnsi="Arial"/>
                  <w:snapToGrid w:val="0"/>
                  <w:color w:val="000000"/>
                  <w:sz w:val="22"/>
                </w:rPr>
                <w:delText>ALVE4A</w:delText>
              </w:r>
            </w:del>
          </w:p>
        </w:tc>
        <w:tc>
          <w:tcPr>
            <w:tcW w:w="1701" w:type="dxa"/>
            <w:shd w:val="solid" w:color="FFFFFF" w:fill="auto"/>
            <w:vAlign w:val="bottom"/>
          </w:tcPr>
          <w:p w14:paraId="278CDAAE" w14:textId="2916C2E3" w:rsidR="0070624C" w:rsidDel="00C66943" w:rsidRDefault="0070624C" w:rsidP="00A477A1">
            <w:pPr>
              <w:jc w:val="right"/>
              <w:rPr>
                <w:del w:id="514" w:author="Niall Coyle [NESO]" w:date="2025-08-27T09:47:00Z" w16du:dateUtc="2025-08-27T08:47:00Z"/>
                <w:rFonts w:ascii="Arial" w:eastAsia="Arial Unicode MS" w:hAnsi="Arial"/>
              </w:rPr>
            </w:pPr>
            <w:del w:id="515" w:author="Niall Coyle [NESO]" w:date="2025-08-27T09:47:00Z" w16du:dateUtc="2025-08-27T08:47:00Z">
              <w:r w:rsidDel="00C66943">
                <w:rPr>
                  <w:rFonts w:ascii="Arial" w:hAnsi="Arial"/>
                  <w:snapToGrid w:val="0"/>
                </w:rPr>
                <w:delText>-82.28</w:delText>
              </w:r>
            </w:del>
          </w:p>
        </w:tc>
        <w:tc>
          <w:tcPr>
            <w:tcW w:w="1574" w:type="dxa"/>
            <w:shd w:val="solid" w:color="FFFFFF" w:fill="auto"/>
          </w:tcPr>
          <w:p w14:paraId="61AE0978" w14:textId="3DD81DC2" w:rsidR="0070624C" w:rsidRPr="003479A9" w:rsidDel="00C66943" w:rsidRDefault="0070624C" w:rsidP="00A477A1">
            <w:pPr>
              <w:jc w:val="right"/>
              <w:rPr>
                <w:del w:id="516" w:author="Niall Coyle [NESO]" w:date="2025-08-27T09:47:00Z" w16du:dateUtc="2025-08-27T08:47:00Z"/>
                <w:rFonts w:ascii="Arial" w:hAnsi="Arial"/>
              </w:rPr>
            </w:pPr>
            <w:del w:id="517" w:author="Niall Coyle [NESO]" w:date="2025-08-27T09:47:00Z" w16du:dateUtc="2025-08-27T08:47:00Z">
              <w:r w:rsidDel="00C66943">
                <w:rPr>
                  <w:rFonts w:ascii="Arial" w:hAnsi="Arial"/>
                </w:rPr>
                <w:delText>-197.18</w:delText>
              </w:r>
            </w:del>
          </w:p>
        </w:tc>
        <w:tc>
          <w:tcPr>
            <w:tcW w:w="1260" w:type="dxa"/>
            <w:shd w:val="solid" w:color="FFFFFF" w:fill="auto"/>
            <w:vAlign w:val="bottom"/>
          </w:tcPr>
          <w:p w14:paraId="6CAE2CA3" w14:textId="720BCF3E" w:rsidR="0070624C" w:rsidRPr="003479A9" w:rsidDel="00C66943" w:rsidRDefault="0070624C" w:rsidP="00A477A1">
            <w:pPr>
              <w:jc w:val="right"/>
              <w:rPr>
                <w:del w:id="518" w:author="Niall Coyle [NESO]" w:date="2025-08-27T09:47:00Z" w16du:dateUtc="2025-08-27T08:47:00Z"/>
                <w:rFonts w:ascii="Arial" w:eastAsia="Arial Unicode MS" w:hAnsi="Arial"/>
              </w:rPr>
            </w:pPr>
            <w:del w:id="519" w:author="Niall Coyle [NESO]" w:date="2025-08-27T09:47:00Z" w16du:dateUtc="2025-08-27T08:47:00Z">
              <w:r w:rsidDel="00C66943">
                <w:rPr>
                  <w:rFonts w:ascii="Arial" w:hAnsi="Arial"/>
                </w:rPr>
                <w:delText>100</w:delText>
              </w:r>
            </w:del>
          </w:p>
        </w:tc>
      </w:tr>
      <w:tr w:rsidR="0070624C" w:rsidRPr="00506BD8" w:rsidDel="00C66943" w14:paraId="0BC8D81B" w14:textId="3C02973C" w:rsidTr="00A477A1">
        <w:trPr>
          <w:trHeight w:val="247"/>
          <w:del w:id="520" w:author="Niall Coyle [NESO]" w:date="2025-08-27T09:47:00Z"/>
        </w:trPr>
        <w:tc>
          <w:tcPr>
            <w:tcW w:w="1198" w:type="dxa"/>
            <w:shd w:val="solid" w:color="FFFFFF" w:fill="auto"/>
          </w:tcPr>
          <w:p w14:paraId="44B2C488" w14:textId="01F40321" w:rsidR="0070624C" w:rsidDel="00C66943" w:rsidRDefault="0070624C" w:rsidP="00A477A1">
            <w:pPr>
              <w:jc w:val="both"/>
              <w:rPr>
                <w:del w:id="521" w:author="Niall Coyle [NESO]" w:date="2025-08-27T09:47:00Z" w16du:dateUtc="2025-08-27T08:47:00Z"/>
                <w:rFonts w:ascii="Arial" w:hAnsi="Arial"/>
                <w:color w:val="000000"/>
              </w:rPr>
            </w:pPr>
            <w:del w:id="522"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192A78FD" w14:textId="7A99757D" w:rsidR="0070624C" w:rsidDel="00C66943" w:rsidRDefault="0070624C" w:rsidP="00A477A1">
            <w:pPr>
              <w:rPr>
                <w:del w:id="523" w:author="Niall Coyle [NESO]" w:date="2025-08-27T09:47:00Z" w16du:dateUtc="2025-08-27T08:47:00Z"/>
                <w:rFonts w:ascii="Arial" w:hAnsi="Arial"/>
                <w:snapToGrid w:val="0"/>
                <w:color w:val="000000"/>
              </w:rPr>
            </w:pPr>
            <w:del w:id="524" w:author="Niall Coyle [NESO]" w:date="2025-08-27T09:47:00Z" w16du:dateUtc="2025-08-27T08:47:00Z">
              <w:r w:rsidDel="00C66943">
                <w:rPr>
                  <w:rFonts w:ascii="Arial" w:hAnsi="Arial"/>
                  <w:snapToGrid w:val="0"/>
                  <w:color w:val="000000"/>
                  <w:sz w:val="22"/>
                </w:rPr>
                <w:delText>ALVE4B</w:delText>
              </w:r>
            </w:del>
          </w:p>
        </w:tc>
        <w:tc>
          <w:tcPr>
            <w:tcW w:w="1701" w:type="dxa"/>
            <w:shd w:val="solid" w:color="FFFFFF" w:fill="auto"/>
            <w:vAlign w:val="bottom"/>
          </w:tcPr>
          <w:p w14:paraId="0D7044C0" w14:textId="02C6BA4F" w:rsidR="0070624C" w:rsidDel="00C66943" w:rsidRDefault="0070624C" w:rsidP="00A477A1">
            <w:pPr>
              <w:jc w:val="right"/>
              <w:rPr>
                <w:del w:id="525" w:author="Niall Coyle [NESO]" w:date="2025-08-27T09:47:00Z" w16du:dateUtc="2025-08-27T08:47:00Z"/>
                <w:rFonts w:ascii="Arial" w:eastAsia="Arial Unicode MS" w:hAnsi="Arial"/>
              </w:rPr>
            </w:pPr>
            <w:del w:id="526" w:author="Niall Coyle [NESO]" w:date="2025-08-27T09:47:00Z" w16du:dateUtc="2025-08-27T08:47:00Z">
              <w:r w:rsidDel="00C66943">
                <w:rPr>
                  <w:rFonts w:ascii="Arial" w:hAnsi="Arial"/>
                  <w:snapToGrid w:val="0"/>
                </w:rPr>
                <w:delText>-82.28</w:delText>
              </w:r>
            </w:del>
          </w:p>
        </w:tc>
        <w:tc>
          <w:tcPr>
            <w:tcW w:w="1574" w:type="dxa"/>
            <w:shd w:val="solid" w:color="FFFFFF" w:fill="auto"/>
          </w:tcPr>
          <w:p w14:paraId="270A2E20" w14:textId="41AE8937" w:rsidR="0070624C" w:rsidRPr="003479A9" w:rsidDel="00C66943" w:rsidRDefault="0070624C" w:rsidP="00A477A1">
            <w:pPr>
              <w:jc w:val="right"/>
              <w:rPr>
                <w:del w:id="527" w:author="Niall Coyle [NESO]" w:date="2025-08-27T09:47:00Z" w16du:dateUtc="2025-08-27T08:47:00Z"/>
                <w:rFonts w:ascii="Arial" w:hAnsi="Arial"/>
              </w:rPr>
            </w:pPr>
            <w:del w:id="528" w:author="Niall Coyle [NESO]" w:date="2025-08-27T09:47:00Z" w16du:dateUtc="2025-08-27T08:47:00Z">
              <w:r w:rsidDel="00C66943">
                <w:rPr>
                  <w:rFonts w:ascii="Arial" w:hAnsi="Arial"/>
                </w:rPr>
                <w:delText>-197.15</w:delText>
              </w:r>
            </w:del>
          </w:p>
        </w:tc>
        <w:tc>
          <w:tcPr>
            <w:tcW w:w="1260" w:type="dxa"/>
            <w:shd w:val="solid" w:color="FFFFFF" w:fill="auto"/>
            <w:vAlign w:val="bottom"/>
          </w:tcPr>
          <w:p w14:paraId="4C985A31" w14:textId="34D07418" w:rsidR="0070624C" w:rsidRPr="003479A9" w:rsidDel="00C66943" w:rsidRDefault="0070624C" w:rsidP="00A477A1">
            <w:pPr>
              <w:jc w:val="right"/>
              <w:rPr>
                <w:del w:id="529" w:author="Niall Coyle [NESO]" w:date="2025-08-27T09:47:00Z" w16du:dateUtc="2025-08-27T08:47:00Z"/>
                <w:rFonts w:ascii="Arial" w:eastAsia="Arial Unicode MS" w:hAnsi="Arial"/>
              </w:rPr>
            </w:pPr>
            <w:del w:id="530" w:author="Niall Coyle [NESO]" w:date="2025-08-27T09:47:00Z" w16du:dateUtc="2025-08-27T08:47:00Z">
              <w:r w:rsidDel="00C66943">
                <w:rPr>
                  <w:rFonts w:ascii="Arial" w:hAnsi="Arial"/>
                </w:rPr>
                <w:delText>100</w:delText>
              </w:r>
            </w:del>
          </w:p>
        </w:tc>
      </w:tr>
      <w:tr w:rsidR="0070624C" w:rsidRPr="00506BD8" w:rsidDel="00C66943" w14:paraId="751EEB79" w14:textId="155A8D20" w:rsidTr="00A477A1">
        <w:trPr>
          <w:trHeight w:val="247"/>
          <w:del w:id="531" w:author="Niall Coyle [NESO]" w:date="2025-08-27T09:47:00Z"/>
        </w:trPr>
        <w:tc>
          <w:tcPr>
            <w:tcW w:w="1198" w:type="dxa"/>
            <w:shd w:val="solid" w:color="FFFFFF" w:fill="auto"/>
          </w:tcPr>
          <w:p w14:paraId="3317302B" w14:textId="5D2F0F2A" w:rsidR="0070624C" w:rsidDel="00C66943" w:rsidRDefault="0070624C" w:rsidP="00A477A1">
            <w:pPr>
              <w:jc w:val="both"/>
              <w:rPr>
                <w:del w:id="532" w:author="Niall Coyle [NESO]" w:date="2025-08-27T09:47:00Z" w16du:dateUtc="2025-08-27T08:47:00Z"/>
                <w:rFonts w:ascii="Arial" w:hAnsi="Arial"/>
                <w:color w:val="000000"/>
              </w:rPr>
            </w:pPr>
            <w:del w:id="533"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1B9FA97B" w14:textId="660C54C3" w:rsidR="0070624C" w:rsidDel="00C66943" w:rsidRDefault="0070624C" w:rsidP="00A477A1">
            <w:pPr>
              <w:rPr>
                <w:del w:id="534" w:author="Niall Coyle [NESO]" w:date="2025-08-27T09:47:00Z" w16du:dateUtc="2025-08-27T08:47:00Z"/>
                <w:rFonts w:ascii="Arial" w:hAnsi="Arial"/>
                <w:snapToGrid w:val="0"/>
                <w:color w:val="000000"/>
              </w:rPr>
            </w:pPr>
            <w:del w:id="535" w:author="Niall Coyle [NESO]" w:date="2025-08-27T09:47:00Z" w16du:dateUtc="2025-08-27T08:47:00Z">
              <w:r w:rsidDel="00C66943">
                <w:rPr>
                  <w:rFonts w:ascii="Arial" w:hAnsi="Arial"/>
                  <w:snapToGrid w:val="0"/>
                  <w:color w:val="000000"/>
                  <w:sz w:val="22"/>
                </w:rPr>
                <w:delText>AXMI40_SWEB</w:delText>
              </w:r>
            </w:del>
          </w:p>
        </w:tc>
        <w:tc>
          <w:tcPr>
            <w:tcW w:w="1701" w:type="dxa"/>
            <w:shd w:val="solid" w:color="FFFFFF" w:fill="auto"/>
            <w:vAlign w:val="bottom"/>
          </w:tcPr>
          <w:p w14:paraId="57358E93" w14:textId="226DAD9A" w:rsidR="0070624C" w:rsidDel="00C66943" w:rsidRDefault="0070624C" w:rsidP="00A477A1">
            <w:pPr>
              <w:jc w:val="right"/>
              <w:rPr>
                <w:del w:id="536" w:author="Niall Coyle [NESO]" w:date="2025-08-27T09:47:00Z" w16du:dateUtc="2025-08-27T08:47:00Z"/>
                <w:rFonts w:ascii="Arial" w:eastAsia="Arial Unicode MS" w:hAnsi="Arial"/>
              </w:rPr>
            </w:pPr>
            <w:del w:id="537" w:author="Niall Coyle [NESO]" w:date="2025-08-27T09:47:00Z" w16du:dateUtc="2025-08-27T08:47:00Z">
              <w:r w:rsidDel="00C66943">
                <w:rPr>
                  <w:rFonts w:ascii="Arial" w:hAnsi="Arial"/>
                  <w:snapToGrid w:val="0"/>
                </w:rPr>
                <w:delText>-125.58</w:delText>
              </w:r>
            </w:del>
          </w:p>
        </w:tc>
        <w:tc>
          <w:tcPr>
            <w:tcW w:w="1574" w:type="dxa"/>
            <w:shd w:val="solid" w:color="FFFFFF" w:fill="auto"/>
          </w:tcPr>
          <w:p w14:paraId="3CAB94C3" w14:textId="5EAF478A" w:rsidR="0070624C" w:rsidRPr="003479A9" w:rsidDel="00C66943" w:rsidRDefault="0070624C" w:rsidP="00A477A1">
            <w:pPr>
              <w:jc w:val="right"/>
              <w:rPr>
                <w:del w:id="538" w:author="Niall Coyle [NESO]" w:date="2025-08-27T09:47:00Z" w16du:dateUtc="2025-08-27T08:47:00Z"/>
                <w:rFonts w:ascii="Arial" w:hAnsi="Arial"/>
              </w:rPr>
            </w:pPr>
            <w:del w:id="539" w:author="Niall Coyle [NESO]" w:date="2025-08-27T09:47:00Z" w16du:dateUtc="2025-08-27T08:47:00Z">
              <w:r w:rsidDel="00C66943">
                <w:rPr>
                  <w:rFonts w:ascii="Arial" w:hAnsi="Arial"/>
                </w:rPr>
                <w:delText>-176.19</w:delText>
              </w:r>
            </w:del>
          </w:p>
        </w:tc>
        <w:tc>
          <w:tcPr>
            <w:tcW w:w="1260" w:type="dxa"/>
            <w:shd w:val="solid" w:color="FFFFFF" w:fill="auto"/>
            <w:vAlign w:val="bottom"/>
          </w:tcPr>
          <w:p w14:paraId="1D76E43E" w14:textId="2BC3E5FB" w:rsidR="0070624C" w:rsidRPr="003479A9" w:rsidDel="00C66943" w:rsidRDefault="0070624C" w:rsidP="00A477A1">
            <w:pPr>
              <w:jc w:val="right"/>
              <w:rPr>
                <w:del w:id="540" w:author="Niall Coyle [NESO]" w:date="2025-08-27T09:47:00Z" w16du:dateUtc="2025-08-27T08:47:00Z"/>
                <w:rFonts w:ascii="Arial" w:eastAsia="Arial Unicode MS" w:hAnsi="Arial"/>
              </w:rPr>
            </w:pPr>
            <w:del w:id="541" w:author="Niall Coyle [NESO]" w:date="2025-08-27T09:47:00Z" w16du:dateUtc="2025-08-27T08:47:00Z">
              <w:r w:rsidDel="00C66943">
                <w:rPr>
                  <w:rFonts w:ascii="Arial" w:hAnsi="Arial"/>
                </w:rPr>
                <w:delText>97</w:delText>
              </w:r>
            </w:del>
          </w:p>
        </w:tc>
      </w:tr>
      <w:tr w:rsidR="0070624C" w:rsidRPr="00506BD8" w:rsidDel="00C66943" w14:paraId="45466D80" w14:textId="23026552" w:rsidTr="00A477A1">
        <w:trPr>
          <w:trHeight w:val="247"/>
          <w:del w:id="542" w:author="Niall Coyle [NESO]" w:date="2025-08-27T09:47:00Z"/>
        </w:trPr>
        <w:tc>
          <w:tcPr>
            <w:tcW w:w="1198" w:type="dxa"/>
            <w:shd w:val="solid" w:color="FFFFFF" w:fill="auto"/>
          </w:tcPr>
          <w:p w14:paraId="3E3C6FB4" w14:textId="5DCA68D6" w:rsidR="0070624C" w:rsidDel="00C66943" w:rsidRDefault="0070624C" w:rsidP="00A477A1">
            <w:pPr>
              <w:jc w:val="both"/>
              <w:rPr>
                <w:del w:id="543" w:author="Niall Coyle [NESO]" w:date="2025-08-27T09:47:00Z" w16du:dateUtc="2025-08-27T08:47:00Z"/>
                <w:rFonts w:ascii="Arial" w:hAnsi="Arial"/>
                <w:color w:val="000000"/>
              </w:rPr>
            </w:pPr>
            <w:del w:id="544"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2F9611DA" w14:textId="5123E020" w:rsidR="0070624C" w:rsidDel="00C66943" w:rsidRDefault="0070624C" w:rsidP="00A477A1">
            <w:pPr>
              <w:rPr>
                <w:del w:id="545" w:author="Niall Coyle [NESO]" w:date="2025-08-27T09:47:00Z" w16du:dateUtc="2025-08-27T08:47:00Z"/>
                <w:rFonts w:ascii="Arial" w:hAnsi="Arial"/>
                <w:snapToGrid w:val="0"/>
                <w:color w:val="000000"/>
              </w:rPr>
            </w:pPr>
            <w:del w:id="546" w:author="Niall Coyle [NESO]" w:date="2025-08-27T09:47:00Z" w16du:dateUtc="2025-08-27T08:47:00Z">
              <w:r w:rsidDel="00C66943">
                <w:rPr>
                  <w:rFonts w:ascii="Arial" w:hAnsi="Arial"/>
                  <w:snapToGrid w:val="0"/>
                  <w:color w:val="000000"/>
                  <w:sz w:val="22"/>
                </w:rPr>
                <w:delText>BRWA2A</w:delText>
              </w:r>
            </w:del>
          </w:p>
        </w:tc>
        <w:tc>
          <w:tcPr>
            <w:tcW w:w="1701" w:type="dxa"/>
            <w:shd w:val="solid" w:color="FFFFFF" w:fill="auto"/>
            <w:vAlign w:val="bottom"/>
          </w:tcPr>
          <w:p w14:paraId="2B379A49" w14:textId="6336D961" w:rsidR="0070624C" w:rsidDel="00C66943" w:rsidRDefault="0070624C" w:rsidP="00A477A1">
            <w:pPr>
              <w:jc w:val="right"/>
              <w:rPr>
                <w:del w:id="547" w:author="Niall Coyle [NESO]" w:date="2025-08-27T09:47:00Z" w16du:dateUtc="2025-08-27T08:47:00Z"/>
                <w:rFonts w:ascii="Arial" w:eastAsia="Arial Unicode MS" w:hAnsi="Arial"/>
              </w:rPr>
            </w:pPr>
            <w:del w:id="548" w:author="Niall Coyle [NESO]" w:date="2025-08-27T09:47:00Z" w16du:dateUtc="2025-08-27T08:47:00Z">
              <w:r w:rsidDel="00C66943">
                <w:rPr>
                  <w:rFonts w:ascii="Arial" w:hAnsi="Arial"/>
                  <w:snapToGrid w:val="0"/>
                </w:rPr>
                <w:delText>-46.55</w:delText>
              </w:r>
            </w:del>
          </w:p>
        </w:tc>
        <w:tc>
          <w:tcPr>
            <w:tcW w:w="1574" w:type="dxa"/>
            <w:shd w:val="solid" w:color="FFFFFF" w:fill="auto"/>
          </w:tcPr>
          <w:p w14:paraId="0F269DF1" w14:textId="53A33EC7" w:rsidR="0070624C" w:rsidRPr="003479A9" w:rsidDel="00C66943" w:rsidRDefault="0070624C" w:rsidP="00A477A1">
            <w:pPr>
              <w:jc w:val="right"/>
              <w:rPr>
                <w:del w:id="549" w:author="Niall Coyle [NESO]" w:date="2025-08-27T09:47:00Z" w16du:dateUtc="2025-08-27T08:47:00Z"/>
                <w:rFonts w:ascii="Arial" w:hAnsi="Arial"/>
              </w:rPr>
            </w:pPr>
            <w:del w:id="550" w:author="Niall Coyle [NESO]" w:date="2025-08-27T09:47:00Z" w16du:dateUtc="2025-08-27T08:47:00Z">
              <w:r w:rsidDel="00C66943">
                <w:rPr>
                  <w:rFonts w:ascii="Arial" w:hAnsi="Arial"/>
                </w:rPr>
                <w:delText>-182.68</w:delText>
              </w:r>
            </w:del>
          </w:p>
        </w:tc>
        <w:tc>
          <w:tcPr>
            <w:tcW w:w="1260" w:type="dxa"/>
            <w:shd w:val="solid" w:color="FFFFFF" w:fill="auto"/>
            <w:vAlign w:val="bottom"/>
          </w:tcPr>
          <w:p w14:paraId="5785DB99" w14:textId="40DE1618" w:rsidR="0070624C" w:rsidRPr="003479A9" w:rsidDel="00C66943" w:rsidRDefault="0070624C" w:rsidP="00A477A1">
            <w:pPr>
              <w:jc w:val="right"/>
              <w:rPr>
                <w:del w:id="551" w:author="Niall Coyle [NESO]" w:date="2025-08-27T09:47:00Z" w16du:dateUtc="2025-08-27T08:47:00Z"/>
                <w:rFonts w:ascii="Arial" w:eastAsia="Arial Unicode MS" w:hAnsi="Arial"/>
              </w:rPr>
            </w:pPr>
            <w:del w:id="552" w:author="Niall Coyle [NESO]" w:date="2025-08-27T09:47:00Z" w16du:dateUtc="2025-08-27T08:47:00Z">
              <w:r w:rsidDel="00C66943">
                <w:rPr>
                  <w:rFonts w:ascii="Arial" w:hAnsi="Arial"/>
                </w:rPr>
                <w:delText>96</w:delText>
              </w:r>
            </w:del>
          </w:p>
        </w:tc>
      </w:tr>
      <w:tr w:rsidR="0070624C" w:rsidRPr="00506BD8" w:rsidDel="00C66943" w14:paraId="20FC685E" w14:textId="64D65F95" w:rsidTr="00A477A1">
        <w:trPr>
          <w:trHeight w:val="247"/>
          <w:del w:id="553" w:author="Niall Coyle [NESO]" w:date="2025-08-27T09:47:00Z"/>
        </w:trPr>
        <w:tc>
          <w:tcPr>
            <w:tcW w:w="1198" w:type="dxa"/>
            <w:shd w:val="solid" w:color="FFFFFF" w:fill="auto"/>
          </w:tcPr>
          <w:p w14:paraId="39E39713" w14:textId="4847748D" w:rsidR="0070624C" w:rsidDel="00C66943" w:rsidRDefault="0070624C" w:rsidP="00A477A1">
            <w:pPr>
              <w:jc w:val="both"/>
              <w:rPr>
                <w:del w:id="554" w:author="Niall Coyle [NESO]" w:date="2025-08-27T09:47:00Z" w16du:dateUtc="2025-08-27T08:47:00Z"/>
                <w:rFonts w:ascii="Arial" w:hAnsi="Arial"/>
                <w:color w:val="000000"/>
              </w:rPr>
            </w:pPr>
            <w:del w:id="555"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6B2789FE" w14:textId="0FBD8B19" w:rsidR="0070624C" w:rsidDel="00C66943" w:rsidRDefault="0070624C" w:rsidP="00A477A1">
            <w:pPr>
              <w:rPr>
                <w:del w:id="556" w:author="Niall Coyle [NESO]" w:date="2025-08-27T09:47:00Z" w16du:dateUtc="2025-08-27T08:47:00Z"/>
                <w:rFonts w:ascii="Arial" w:hAnsi="Arial"/>
                <w:snapToGrid w:val="0"/>
                <w:color w:val="000000"/>
              </w:rPr>
            </w:pPr>
            <w:del w:id="557" w:author="Niall Coyle [NESO]" w:date="2025-08-27T09:47:00Z" w16du:dateUtc="2025-08-27T08:47:00Z">
              <w:r w:rsidDel="00C66943">
                <w:rPr>
                  <w:rFonts w:ascii="Arial" w:hAnsi="Arial"/>
                  <w:snapToGrid w:val="0"/>
                  <w:color w:val="000000"/>
                  <w:sz w:val="22"/>
                </w:rPr>
                <w:delText>BRWA2B</w:delText>
              </w:r>
            </w:del>
          </w:p>
        </w:tc>
        <w:tc>
          <w:tcPr>
            <w:tcW w:w="1701" w:type="dxa"/>
            <w:shd w:val="solid" w:color="FFFFFF" w:fill="auto"/>
            <w:vAlign w:val="bottom"/>
          </w:tcPr>
          <w:p w14:paraId="66E5CA29" w14:textId="62A97EE9" w:rsidR="0070624C" w:rsidDel="00C66943" w:rsidRDefault="0070624C" w:rsidP="00A477A1">
            <w:pPr>
              <w:jc w:val="right"/>
              <w:rPr>
                <w:del w:id="558" w:author="Niall Coyle [NESO]" w:date="2025-08-27T09:47:00Z" w16du:dateUtc="2025-08-27T08:47:00Z"/>
                <w:rFonts w:ascii="Arial" w:eastAsia="Arial Unicode MS" w:hAnsi="Arial"/>
              </w:rPr>
            </w:pPr>
            <w:del w:id="559" w:author="Niall Coyle [NESO]" w:date="2025-08-27T09:47:00Z" w16du:dateUtc="2025-08-27T08:47:00Z">
              <w:r w:rsidDel="00C66943">
                <w:rPr>
                  <w:rFonts w:ascii="Arial" w:hAnsi="Arial"/>
                  <w:snapToGrid w:val="0"/>
                </w:rPr>
                <w:delText>-46.55</w:delText>
              </w:r>
            </w:del>
          </w:p>
        </w:tc>
        <w:tc>
          <w:tcPr>
            <w:tcW w:w="1574" w:type="dxa"/>
            <w:shd w:val="solid" w:color="FFFFFF" w:fill="auto"/>
          </w:tcPr>
          <w:p w14:paraId="18896E86" w14:textId="3120E0E3" w:rsidR="0070624C" w:rsidRPr="003479A9" w:rsidDel="00C66943" w:rsidRDefault="0070624C" w:rsidP="00A477A1">
            <w:pPr>
              <w:jc w:val="right"/>
              <w:rPr>
                <w:del w:id="560" w:author="Niall Coyle [NESO]" w:date="2025-08-27T09:47:00Z" w16du:dateUtc="2025-08-27T08:47:00Z"/>
                <w:rFonts w:ascii="Arial" w:hAnsi="Arial"/>
              </w:rPr>
            </w:pPr>
            <w:del w:id="561" w:author="Niall Coyle [NESO]" w:date="2025-08-27T09:47:00Z" w16du:dateUtc="2025-08-27T08:47:00Z">
              <w:r w:rsidDel="00C66943">
                <w:rPr>
                  <w:rFonts w:ascii="Arial" w:hAnsi="Arial"/>
                </w:rPr>
                <w:delText>-181.12</w:delText>
              </w:r>
            </w:del>
          </w:p>
        </w:tc>
        <w:tc>
          <w:tcPr>
            <w:tcW w:w="1260" w:type="dxa"/>
            <w:shd w:val="solid" w:color="FFFFFF" w:fill="auto"/>
            <w:vAlign w:val="bottom"/>
          </w:tcPr>
          <w:p w14:paraId="6B61C62C" w14:textId="67B34E79" w:rsidR="0070624C" w:rsidRPr="003479A9" w:rsidDel="00C66943" w:rsidRDefault="0070624C" w:rsidP="00A477A1">
            <w:pPr>
              <w:jc w:val="right"/>
              <w:rPr>
                <w:del w:id="562" w:author="Niall Coyle [NESO]" w:date="2025-08-27T09:47:00Z" w16du:dateUtc="2025-08-27T08:47:00Z"/>
                <w:rFonts w:ascii="Arial" w:eastAsia="Arial Unicode MS" w:hAnsi="Arial"/>
              </w:rPr>
            </w:pPr>
            <w:del w:id="563" w:author="Niall Coyle [NESO]" w:date="2025-08-27T09:47:00Z" w16du:dateUtc="2025-08-27T08:47:00Z">
              <w:r w:rsidDel="00C66943">
                <w:rPr>
                  <w:rFonts w:ascii="Arial" w:hAnsi="Arial"/>
                </w:rPr>
                <w:delText>96</w:delText>
              </w:r>
            </w:del>
          </w:p>
        </w:tc>
      </w:tr>
      <w:tr w:rsidR="0070624C" w:rsidRPr="00506BD8" w:rsidDel="00C66943" w14:paraId="769C681B" w14:textId="1664EBA2" w:rsidTr="00A477A1">
        <w:trPr>
          <w:trHeight w:val="247"/>
          <w:del w:id="564" w:author="Niall Coyle [NESO]" w:date="2025-08-27T09:47:00Z"/>
        </w:trPr>
        <w:tc>
          <w:tcPr>
            <w:tcW w:w="1198" w:type="dxa"/>
            <w:shd w:val="solid" w:color="FFFFFF" w:fill="auto"/>
          </w:tcPr>
          <w:p w14:paraId="0E3CA4A9" w14:textId="024E7DEF" w:rsidR="0070624C" w:rsidDel="00C66943" w:rsidRDefault="0070624C" w:rsidP="00A477A1">
            <w:pPr>
              <w:jc w:val="both"/>
              <w:rPr>
                <w:del w:id="565" w:author="Niall Coyle [NESO]" w:date="2025-08-27T09:47:00Z" w16du:dateUtc="2025-08-27T08:47:00Z"/>
                <w:rFonts w:ascii="Arial" w:hAnsi="Arial"/>
                <w:color w:val="000000"/>
              </w:rPr>
            </w:pPr>
            <w:del w:id="566"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478597F3" w14:textId="3150F625" w:rsidR="0070624C" w:rsidDel="00C66943" w:rsidRDefault="0070624C" w:rsidP="00A477A1">
            <w:pPr>
              <w:rPr>
                <w:del w:id="567" w:author="Niall Coyle [NESO]" w:date="2025-08-27T09:47:00Z" w16du:dateUtc="2025-08-27T08:47:00Z"/>
                <w:rFonts w:ascii="Arial" w:hAnsi="Arial"/>
                <w:snapToGrid w:val="0"/>
                <w:color w:val="000000"/>
              </w:rPr>
            </w:pPr>
            <w:del w:id="568" w:author="Niall Coyle [NESO]" w:date="2025-08-27T09:47:00Z" w16du:dateUtc="2025-08-27T08:47:00Z">
              <w:r w:rsidDel="00C66943">
                <w:rPr>
                  <w:rFonts w:ascii="Arial" w:hAnsi="Arial"/>
                  <w:snapToGrid w:val="0"/>
                  <w:color w:val="000000"/>
                  <w:sz w:val="22"/>
                </w:rPr>
                <w:delText>EXET40</w:delText>
              </w:r>
            </w:del>
          </w:p>
        </w:tc>
        <w:tc>
          <w:tcPr>
            <w:tcW w:w="1701" w:type="dxa"/>
            <w:shd w:val="solid" w:color="FFFFFF" w:fill="auto"/>
            <w:vAlign w:val="bottom"/>
          </w:tcPr>
          <w:p w14:paraId="6B2313BA" w14:textId="308F59E3" w:rsidR="0070624C" w:rsidDel="00C66943" w:rsidRDefault="0070624C" w:rsidP="00A477A1">
            <w:pPr>
              <w:jc w:val="right"/>
              <w:rPr>
                <w:del w:id="569" w:author="Niall Coyle [NESO]" w:date="2025-08-27T09:47:00Z" w16du:dateUtc="2025-08-27T08:47:00Z"/>
                <w:rFonts w:ascii="Arial" w:eastAsia="Arial Unicode MS" w:hAnsi="Arial"/>
              </w:rPr>
            </w:pPr>
            <w:del w:id="570" w:author="Niall Coyle [NESO]" w:date="2025-08-27T09:47:00Z" w16du:dateUtc="2025-08-27T08:47:00Z">
              <w:r w:rsidDel="00C66943">
                <w:rPr>
                  <w:rFonts w:ascii="Arial" w:hAnsi="Arial"/>
                  <w:snapToGrid w:val="0"/>
                </w:rPr>
                <w:delText>-87.69</w:delText>
              </w:r>
            </w:del>
          </w:p>
        </w:tc>
        <w:tc>
          <w:tcPr>
            <w:tcW w:w="1574" w:type="dxa"/>
            <w:shd w:val="solid" w:color="FFFFFF" w:fill="auto"/>
          </w:tcPr>
          <w:p w14:paraId="3BB8A73A" w14:textId="490DAEC5" w:rsidR="0070624C" w:rsidRPr="003479A9" w:rsidDel="00C66943" w:rsidRDefault="0070624C" w:rsidP="00A477A1">
            <w:pPr>
              <w:jc w:val="right"/>
              <w:rPr>
                <w:del w:id="571" w:author="Niall Coyle [NESO]" w:date="2025-08-27T09:47:00Z" w16du:dateUtc="2025-08-27T08:47:00Z"/>
                <w:rFonts w:ascii="Arial" w:hAnsi="Arial"/>
              </w:rPr>
            </w:pPr>
            <w:del w:id="572" w:author="Niall Coyle [NESO]" w:date="2025-08-27T09:47:00Z" w16du:dateUtc="2025-08-27T08:47:00Z">
              <w:r w:rsidDel="00C66943">
                <w:rPr>
                  <w:rFonts w:ascii="Arial" w:hAnsi="Arial"/>
                </w:rPr>
                <w:delText>-164.42</w:delText>
              </w:r>
            </w:del>
          </w:p>
        </w:tc>
        <w:tc>
          <w:tcPr>
            <w:tcW w:w="1260" w:type="dxa"/>
            <w:shd w:val="solid" w:color="FFFFFF" w:fill="auto"/>
            <w:vAlign w:val="bottom"/>
          </w:tcPr>
          <w:p w14:paraId="35F44233" w14:textId="0CD9B0EB" w:rsidR="0070624C" w:rsidRPr="003479A9" w:rsidDel="00C66943" w:rsidRDefault="0070624C" w:rsidP="00A477A1">
            <w:pPr>
              <w:jc w:val="right"/>
              <w:rPr>
                <w:del w:id="573" w:author="Niall Coyle [NESO]" w:date="2025-08-27T09:47:00Z" w16du:dateUtc="2025-08-27T08:47:00Z"/>
                <w:rFonts w:ascii="Arial" w:eastAsia="Arial Unicode MS" w:hAnsi="Arial"/>
              </w:rPr>
            </w:pPr>
            <w:del w:id="574" w:author="Niall Coyle [NESO]" w:date="2025-08-27T09:47:00Z" w16du:dateUtc="2025-08-27T08:47:00Z">
              <w:r w:rsidDel="00C66943">
                <w:rPr>
                  <w:rFonts w:ascii="Arial" w:hAnsi="Arial"/>
                </w:rPr>
                <w:delText>340</w:delText>
              </w:r>
            </w:del>
          </w:p>
        </w:tc>
      </w:tr>
      <w:tr w:rsidR="0070624C" w:rsidRPr="00506BD8" w:rsidDel="00C66943" w14:paraId="05C71F48" w14:textId="127E2378" w:rsidTr="00A477A1">
        <w:trPr>
          <w:trHeight w:val="247"/>
          <w:del w:id="575" w:author="Niall Coyle [NESO]" w:date="2025-08-27T09:47:00Z"/>
        </w:trPr>
        <w:tc>
          <w:tcPr>
            <w:tcW w:w="1198" w:type="dxa"/>
            <w:shd w:val="solid" w:color="FFFFFF" w:fill="auto"/>
          </w:tcPr>
          <w:p w14:paraId="6952BBE2" w14:textId="631A3DC2" w:rsidR="0070624C" w:rsidDel="00C66943" w:rsidRDefault="0070624C" w:rsidP="00A477A1">
            <w:pPr>
              <w:jc w:val="both"/>
              <w:rPr>
                <w:del w:id="576" w:author="Niall Coyle [NESO]" w:date="2025-08-27T09:47:00Z" w16du:dateUtc="2025-08-27T08:47:00Z"/>
                <w:rFonts w:ascii="Arial" w:hAnsi="Arial"/>
                <w:color w:val="000000"/>
              </w:rPr>
            </w:pPr>
            <w:del w:id="577"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25FEB27B" w14:textId="6914BB83" w:rsidR="0070624C" w:rsidDel="00C66943" w:rsidRDefault="0070624C" w:rsidP="00A477A1">
            <w:pPr>
              <w:rPr>
                <w:del w:id="578" w:author="Niall Coyle [NESO]" w:date="2025-08-27T09:47:00Z" w16du:dateUtc="2025-08-27T08:47:00Z"/>
                <w:rFonts w:ascii="Arial" w:hAnsi="Arial"/>
                <w:snapToGrid w:val="0"/>
                <w:color w:val="000000"/>
              </w:rPr>
            </w:pPr>
            <w:del w:id="579" w:author="Niall Coyle [NESO]" w:date="2025-08-27T09:47:00Z" w16du:dateUtc="2025-08-27T08:47:00Z">
              <w:r w:rsidDel="00C66943">
                <w:rPr>
                  <w:rFonts w:ascii="Arial" w:hAnsi="Arial"/>
                  <w:snapToGrid w:val="0"/>
                  <w:color w:val="000000"/>
                  <w:sz w:val="22"/>
                </w:rPr>
                <w:delText>HINP20</w:delText>
              </w:r>
            </w:del>
          </w:p>
        </w:tc>
        <w:tc>
          <w:tcPr>
            <w:tcW w:w="1701" w:type="dxa"/>
            <w:shd w:val="solid" w:color="FFFFFF" w:fill="auto"/>
            <w:vAlign w:val="bottom"/>
          </w:tcPr>
          <w:p w14:paraId="3711E94F" w14:textId="1E61E580" w:rsidR="0070624C" w:rsidDel="00C66943" w:rsidRDefault="0070624C" w:rsidP="00A477A1">
            <w:pPr>
              <w:jc w:val="right"/>
              <w:rPr>
                <w:del w:id="580" w:author="Niall Coyle [NESO]" w:date="2025-08-27T09:47:00Z" w16du:dateUtc="2025-08-27T08:47:00Z"/>
                <w:rFonts w:ascii="Arial" w:eastAsia="Arial Unicode MS" w:hAnsi="Arial"/>
              </w:rPr>
            </w:pPr>
            <w:del w:id="581" w:author="Niall Coyle [NESO]" w:date="2025-08-27T09:47:00Z" w16du:dateUtc="2025-08-27T08:47:00Z">
              <w:r w:rsidDel="00C66943">
                <w:rPr>
                  <w:rFonts w:ascii="Arial" w:hAnsi="Arial"/>
                  <w:snapToGrid w:val="0"/>
                </w:rPr>
                <w:delText>-46.55</w:delText>
              </w:r>
            </w:del>
          </w:p>
        </w:tc>
        <w:tc>
          <w:tcPr>
            <w:tcW w:w="1574" w:type="dxa"/>
            <w:shd w:val="solid" w:color="FFFFFF" w:fill="auto"/>
          </w:tcPr>
          <w:p w14:paraId="45304042" w14:textId="31EEDAE2" w:rsidR="0070624C" w:rsidRPr="003479A9" w:rsidDel="00C66943" w:rsidRDefault="0070624C" w:rsidP="00A477A1">
            <w:pPr>
              <w:jc w:val="right"/>
              <w:rPr>
                <w:del w:id="582" w:author="Niall Coyle [NESO]" w:date="2025-08-27T09:47:00Z" w16du:dateUtc="2025-08-27T08:47:00Z"/>
                <w:rFonts w:ascii="Arial" w:hAnsi="Arial"/>
              </w:rPr>
            </w:pPr>
            <w:del w:id="583" w:author="Niall Coyle [NESO]" w:date="2025-08-27T09:47:00Z" w16du:dateUtc="2025-08-27T08:47:00Z">
              <w:r w:rsidDel="00C66943">
                <w:rPr>
                  <w:rFonts w:ascii="Arial" w:hAnsi="Arial"/>
                </w:rPr>
                <w:delText>-147.14</w:delText>
              </w:r>
            </w:del>
          </w:p>
        </w:tc>
        <w:tc>
          <w:tcPr>
            <w:tcW w:w="1260" w:type="dxa"/>
            <w:shd w:val="solid" w:color="FFFFFF" w:fill="auto"/>
            <w:vAlign w:val="bottom"/>
          </w:tcPr>
          <w:p w14:paraId="671E0588" w14:textId="1AA3A1AD" w:rsidR="0070624C" w:rsidRPr="003479A9" w:rsidDel="00C66943" w:rsidRDefault="0070624C" w:rsidP="00A477A1">
            <w:pPr>
              <w:jc w:val="right"/>
              <w:rPr>
                <w:del w:id="584" w:author="Niall Coyle [NESO]" w:date="2025-08-27T09:47:00Z" w16du:dateUtc="2025-08-27T08:47:00Z"/>
                <w:rFonts w:ascii="Arial" w:eastAsia="Arial Unicode MS" w:hAnsi="Arial"/>
              </w:rPr>
            </w:pPr>
            <w:del w:id="585" w:author="Niall Coyle [NESO]" w:date="2025-08-27T09:47:00Z" w16du:dateUtc="2025-08-27T08:47:00Z">
              <w:r w:rsidDel="00C66943">
                <w:rPr>
                  <w:rFonts w:ascii="Arial" w:hAnsi="Arial"/>
                </w:rPr>
                <w:delText>0</w:delText>
              </w:r>
            </w:del>
          </w:p>
        </w:tc>
      </w:tr>
      <w:tr w:rsidR="0070624C" w:rsidRPr="00506BD8" w:rsidDel="00C66943" w14:paraId="258811A2" w14:textId="5ABB955D" w:rsidTr="00A477A1">
        <w:trPr>
          <w:trHeight w:val="247"/>
          <w:del w:id="586" w:author="Niall Coyle [NESO]" w:date="2025-08-27T09:47:00Z"/>
        </w:trPr>
        <w:tc>
          <w:tcPr>
            <w:tcW w:w="1198" w:type="dxa"/>
            <w:shd w:val="solid" w:color="FFFFFF" w:fill="auto"/>
          </w:tcPr>
          <w:p w14:paraId="4307BDB6" w14:textId="48FAC513" w:rsidR="0070624C" w:rsidDel="00C66943" w:rsidRDefault="0070624C" w:rsidP="00A477A1">
            <w:pPr>
              <w:jc w:val="both"/>
              <w:rPr>
                <w:del w:id="587" w:author="Niall Coyle [NESO]" w:date="2025-08-27T09:47:00Z" w16du:dateUtc="2025-08-27T08:47:00Z"/>
                <w:rFonts w:ascii="Arial" w:hAnsi="Arial"/>
                <w:color w:val="000000"/>
              </w:rPr>
            </w:pPr>
            <w:del w:id="588"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1B05BD92" w14:textId="327BA0B8" w:rsidR="0070624C" w:rsidDel="00C66943" w:rsidRDefault="0070624C" w:rsidP="00A477A1">
            <w:pPr>
              <w:rPr>
                <w:del w:id="589" w:author="Niall Coyle [NESO]" w:date="2025-08-27T09:47:00Z" w16du:dateUtc="2025-08-27T08:47:00Z"/>
                <w:rFonts w:ascii="Arial" w:hAnsi="Arial"/>
                <w:snapToGrid w:val="0"/>
                <w:color w:val="000000"/>
              </w:rPr>
            </w:pPr>
            <w:del w:id="590" w:author="Niall Coyle [NESO]" w:date="2025-08-27T09:47:00Z" w16du:dateUtc="2025-08-27T08:47:00Z">
              <w:r w:rsidDel="00C66943">
                <w:rPr>
                  <w:rFonts w:ascii="Arial" w:hAnsi="Arial"/>
                  <w:snapToGrid w:val="0"/>
                  <w:color w:val="000000"/>
                  <w:sz w:val="22"/>
                </w:rPr>
                <w:delText>HINP40</w:delText>
              </w:r>
            </w:del>
          </w:p>
        </w:tc>
        <w:tc>
          <w:tcPr>
            <w:tcW w:w="1701" w:type="dxa"/>
            <w:shd w:val="solid" w:color="FFFFFF" w:fill="auto"/>
            <w:vAlign w:val="bottom"/>
          </w:tcPr>
          <w:p w14:paraId="46464455" w14:textId="3EBBE204" w:rsidR="0070624C" w:rsidDel="00C66943" w:rsidRDefault="0070624C" w:rsidP="00A477A1">
            <w:pPr>
              <w:jc w:val="right"/>
              <w:rPr>
                <w:del w:id="591" w:author="Niall Coyle [NESO]" w:date="2025-08-27T09:47:00Z" w16du:dateUtc="2025-08-27T08:47:00Z"/>
                <w:rFonts w:ascii="Arial" w:eastAsia="Arial Unicode MS" w:hAnsi="Arial"/>
              </w:rPr>
            </w:pPr>
            <w:del w:id="592" w:author="Niall Coyle [NESO]" w:date="2025-08-27T09:47:00Z" w16du:dateUtc="2025-08-27T08:47:00Z">
              <w:r w:rsidDel="00C66943">
                <w:rPr>
                  <w:rFonts w:ascii="Arial" w:hAnsi="Arial"/>
                  <w:snapToGrid w:val="0"/>
                </w:rPr>
                <w:delText>-46.55</w:delText>
              </w:r>
            </w:del>
          </w:p>
        </w:tc>
        <w:tc>
          <w:tcPr>
            <w:tcW w:w="1574" w:type="dxa"/>
            <w:shd w:val="solid" w:color="FFFFFF" w:fill="auto"/>
          </w:tcPr>
          <w:p w14:paraId="10B856DC" w14:textId="04B5D90D" w:rsidR="0070624C" w:rsidRPr="003479A9" w:rsidDel="00C66943" w:rsidRDefault="0070624C" w:rsidP="00A477A1">
            <w:pPr>
              <w:jc w:val="right"/>
              <w:rPr>
                <w:del w:id="593" w:author="Niall Coyle [NESO]" w:date="2025-08-27T09:47:00Z" w16du:dateUtc="2025-08-27T08:47:00Z"/>
                <w:rFonts w:ascii="Arial" w:hAnsi="Arial"/>
              </w:rPr>
            </w:pPr>
            <w:del w:id="594" w:author="Niall Coyle [NESO]" w:date="2025-08-27T09:47:00Z" w16du:dateUtc="2025-08-27T08:47:00Z">
              <w:r w:rsidDel="00C66943">
                <w:rPr>
                  <w:rFonts w:ascii="Arial" w:hAnsi="Arial"/>
                </w:rPr>
                <w:delText>-147.14</w:delText>
              </w:r>
            </w:del>
          </w:p>
        </w:tc>
        <w:tc>
          <w:tcPr>
            <w:tcW w:w="1260" w:type="dxa"/>
            <w:shd w:val="solid" w:color="FFFFFF" w:fill="auto"/>
            <w:vAlign w:val="bottom"/>
          </w:tcPr>
          <w:p w14:paraId="0AE8F192" w14:textId="74ED9D61" w:rsidR="0070624C" w:rsidRPr="003479A9" w:rsidDel="00C66943" w:rsidRDefault="0070624C" w:rsidP="00A477A1">
            <w:pPr>
              <w:jc w:val="right"/>
              <w:rPr>
                <w:del w:id="595" w:author="Niall Coyle [NESO]" w:date="2025-08-27T09:47:00Z" w16du:dateUtc="2025-08-27T08:47:00Z"/>
                <w:rFonts w:ascii="Arial" w:eastAsia="Arial Unicode MS" w:hAnsi="Arial"/>
              </w:rPr>
            </w:pPr>
            <w:del w:id="596" w:author="Niall Coyle [NESO]" w:date="2025-08-27T09:47:00Z" w16du:dateUtc="2025-08-27T08:47:00Z">
              <w:r w:rsidDel="00C66943">
                <w:rPr>
                  <w:rFonts w:ascii="Arial" w:hAnsi="Arial"/>
                </w:rPr>
                <w:delText>0</w:delText>
              </w:r>
            </w:del>
          </w:p>
        </w:tc>
      </w:tr>
      <w:tr w:rsidR="0070624C" w:rsidRPr="00506BD8" w:rsidDel="00C66943" w14:paraId="210AC90F" w14:textId="754B39B6" w:rsidTr="00A477A1">
        <w:trPr>
          <w:trHeight w:val="247"/>
          <w:del w:id="597" w:author="Niall Coyle [NESO]" w:date="2025-08-27T09:47:00Z"/>
        </w:trPr>
        <w:tc>
          <w:tcPr>
            <w:tcW w:w="1198" w:type="dxa"/>
            <w:shd w:val="solid" w:color="FFFFFF" w:fill="auto"/>
          </w:tcPr>
          <w:p w14:paraId="7019320A" w14:textId="5246D613" w:rsidR="0070624C" w:rsidDel="00C66943" w:rsidRDefault="0070624C" w:rsidP="00A477A1">
            <w:pPr>
              <w:jc w:val="both"/>
              <w:rPr>
                <w:del w:id="598" w:author="Niall Coyle [NESO]" w:date="2025-08-27T09:47:00Z" w16du:dateUtc="2025-08-27T08:47:00Z"/>
                <w:rFonts w:ascii="Arial" w:hAnsi="Arial"/>
                <w:color w:val="000000"/>
              </w:rPr>
            </w:pPr>
            <w:del w:id="599"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11A1A0B2" w14:textId="531BC3BF" w:rsidR="0070624C" w:rsidDel="00C66943" w:rsidRDefault="0070624C" w:rsidP="00A477A1">
            <w:pPr>
              <w:rPr>
                <w:del w:id="600" w:author="Niall Coyle [NESO]" w:date="2025-08-27T09:47:00Z" w16du:dateUtc="2025-08-27T08:47:00Z"/>
                <w:rFonts w:ascii="Arial" w:hAnsi="Arial"/>
                <w:snapToGrid w:val="0"/>
                <w:color w:val="000000"/>
              </w:rPr>
            </w:pPr>
            <w:del w:id="601" w:author="Niall Coyle [NESO]" w:date="2025-08-27T09:47:00Z" w16du:dateUtc="2025-08-27T08:47:00Z">
              <w:r w:rsidDel="00C66943">
                <w:rPr>
                  <w:rFonts w:ascii="Arial" w:hAnsi="Arial"/>
                  <w:snapToGrid w:val="0"/>
                  <w:color w:val="000000"/>
                  <w:sz w:val="22"/>
                </w:rPr>
                <w:delText>INDQ40</w:delText>
              </w:r>
            </w:del>
          </w:p>
        </w:tc>
        <w:tc>
          <w:tcPr>
            <w:tcW w:w="1701" w:type="dxa"/>
            <w:shd w:val="solid" w:color="FFFFFF" w:fill="auto"/>
            <w:vAlign w:val="bottom"/>
          </w:tcPr>
          <w:p w14:paraId="009E9845" w14:textId="60CB081E" w:rsidR="0070624C" w:rsidDel="00C66943" w:rsidRDefault="0070624C" w:rsidP="00A477A1">
            <w:pPr>
              <w:jc w:val="right"/>
              <w:rPr>
                <w:del w:id="602" w:author="Niall Coyle [NESO]" w:date="2025-08-27T09:47:00Z" w16du:dateUtc="2025-08-27T08:47:00Z"/>
                <w:rFonts w:ascii="Arial" w:eastAsia="Arial Unicode MS" w:hAnsi="Arial"/>
              </w:rPr>
            </w:pPr>
            <w:del w:id="603" w:author="Niall Coyle [NESO]" w:date="2025-08-27T09:47:00Z" w16du:dateUtc="2025-08-27T08:47:00Z">
              <w:r w:rsidDel="00C66943">
                <w:rPr>
                  <w:rFonts w:ascii="Arial" w:hAnsi="Arial"/>
                  <w:snapToGrid w:val="0"/>
                </w:rPr>
                <w:delText>-102.02</w:delText>
              </w:r>
            </w:del>
          </w:p>
        </w:tc>
        <w:tc>
          <w:tcPr>
            <w:tcW w:w="1574" w:type="dxa"/>
            <w:shd w:val="solid" w:color="FFFFFF" w:fill="auto"/>
          </w:tcPr>
          <w:p w14:paraId="5F444D1B" w14:textId="64946DC1" w:rsidR="0070624C" w:rsidRPr="003479A9" w:rsidDel="00C66943" w:rsidRDefault="0070624C" w:rsidP="00A477A1">
            <w:pPr>
              <w:jc w:val="right"/>
              <w:rPr>
                <w:del w:id="604" w:author="Niall Coyle [NESO]" w:date="2025-08-27T09:47:00Z" w16du:dateUtc="2025-08-27T08:47:00Z"/>
                <w:rFonts w:ascii="Arial" w:hAnsi="Arial"/>
              </w:rPr>
            </w:pPr>
            <w:del w:id="605" w:author="Niall Coyle [NESO]" w:date="2025-08-27T09:47:00Z" w16du:dateUtc="2025-08-27T08:47:00Z">
              <w:r w:rsidDel="00C66943">
                <w:rPr>
                  <w:rFonts w:ascii="Arial" w:hAnsi="Arial"/>
                </w:rPr>
                <w:delText>-262.50</w:delText>
              </w:r>
            </w:del>
          </w:p>
        </w:tc>
        <w:tc>
          <w:tcPr>
            <w:tcW w:w="1260" w:type="dxa"/>
            <w:shd w:val="solid" w:color="FFFFFF" w:fill="auto"/>
            <w:vAlign w:val="bottom"/>
          </w:tcPr>
          <w:p w14:paraId="5A4EEDEF" w14:textId="10645CDD" w:rsidR="0070624C" w:rsidRPr="003479A9" w:rsidDel="00C66943" w:rsidRDefault="0070624C" w:rsidP="00A477A1">
            <w:pPr>
              <w:jc w:val="right"/>
              <w:rPr>
                <w:del w:id="606" w:author="Niall Coyle [NESO]" w:date="2025-08-27T09:47:00Z" w16du:dateUtc="2025-08-27T08:47:00Z"/>
                <w:rFonts w:ascii="Arial" w:eastAsia="Arial Unicode MS" w:hAnsi="Arial"/>
              </w:rPr>
            </w:pPr>
            <w:del w:id="607" w:author="Niall Coyle [NESO]" w:date="2025-08-27T09:47:00Z" w16du:dateUtc="2025-08-27T08:47:00Z">
              <w:r w:rsidDel="00C66943">
                <w:rPr>
                  <w:rFonts w:ascii="Arial" w:hAnsi="Arial"/>
                </w:rPr>
                <w:delText>444</w:delText>
              </w:r>
            </w:del>
          </w:p>
        </w:tc>
      </w:tr>
      <w:tr w:rsidR="0070624C" w:rsidRPr="00506BD8" w:rsidDel="00C66943" w14:paraId="62024EF7" w14:textId="451B0D8D" w:rsidTr="00A477A1">
        <w:trPr>
          <w:trHeight w:val="247"/>
          <w:del w:id="608" w:author="Niall Coyle [NESO]" w:date="2025-08-27T09:47:00Z"/>
        </w:trPr>
        <w:tc>
          <w:tcPr>
            <w:tcW w:w="1198" w:type="dxa"/>
            <w:shd w:val="solid" w:color="FFFFFF" w:fill="auto"/>
          </w:tcPr>
          <w:p w14:paraId="35D0191E" w14:textId="1B23ABE3" w:rsidR="0070624C" w:rsidDel="00C66943" w:rsidRDefault="0070624C" w:rsidP="00A477A1">
            <w:pPr>
              <w:jc w:val="both"/>
              <w:rPr>
                <w:del w:id="609" w:author="Niall Coyle [NESO]" w:date="2025-08-27T09:47:00Z" w16du:dateUtc="2025-08-27T08:47:00Z"/>
                <w:rFonts w:ascii="Arial" w:hAnsi="Arial"/>
                <w:color w:val="000000"/>
              </w:rPr>
            </w:pPr>
            <w:del w:id="610"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0B60777B" w14:textId="248DC1F9" w:rsidR="0070624C" w:rsidDel="00C66943" w:rsidRDefault="0070624C" w:rsidP="00A477A1">
            <w:pPr>
              <w:rPr>
                <w:del w:id="611" w:author="Niall Coyle [NESO]" w:date="2025-08-27T09:47:00Z" w16du:dateUtc="2025-08-27T08:47:00Z"/>
                <w:rFonts w:ascii="Arial" w:hAnsi="Arial"/>
                <w:snapToGrid w:val="0"/>
                <w:color w:val="000000"/>
              </w:rPr>
            </w:pPr>
            <w:del w:id="612" w:author="Niall Coyle [NESO]" w:date="2025-08-27T09:47:00Z" w16du:dateUtc="2025-08-27T08:47:00Z">
              <w:r w:rsidDel="00C66943">
                <w:rPr>
                  <w:rFonts w:ascii="Arial" w:hAnsi="Arial"/>
                  <w:snapToGrid w:val="0"/>
                  <w:color w:val="000000"/>
                  <w:sz w:val="22"/>
                </w:rPr>
                <w:delText>IROA20_SWEB</w:delText>
              </w:r>
            </w:del>
          </w:p>
        </w:tc>
        <w:tc>
          <w:tcPr>
            <w:tcW w:w="1701" w:type="dxa"/>
            <w:shd w:val="solid" w:color="FFFFFF" w:fill="auto"/>
            <w:vAlign w:val="bottom"/>
          </w:tcPr>
          <w:p w14:paraId="0ED46C86" w14:textId="4648F7F3" w:rsidR="0070624C" w:rsidDel="00C66943" w:rsidRDefault="0070624C" w:rsidP="00A477A1">
            <w:pPr>
              <w:jc w:val="right"/>
              <w:rPr>
                <w:del w:id="613" w:author="Niall Coyle [NESO]" w:date="2025-08-27T09:47:00Z" w16du:dateUtc="2025-08-27T08:47:00Z"/>
                <w:rFonts w:ascii="Arial" w:eastAsia="Arial Unicode MS" w:hAnsi="Arial"/>
              </w:rPr>
            </w:pPr>
            <w:del w:id="614" w:author="Niall Coyle [NESO]" w:date="2025-08-27T09:47:00Z" w16du:dateUtc="2025-08-27T08:47:00Z">
              <w:r w:rsidDel="00C66943">
                <w:rPr>
                  <w:rFonts w:ascii="Arial" w:hAnsi="Arial"/>
                  <w:snapToGrid w:val="0"/>
                </w:rPr>
                <w:delText>-109.05</w:delText>
              </w:r>
            </w:del>
          </w:p>
        </w:tc>
        <w:tc>
          <w:tcPr>
            <w:tcW w:w="1574" w:type="dxa"/>
            <w:shd w:val="solid" w:color="FFFFFF" w:fill="auto"/>
          </w:tcPr>
          <w:p w14:paraId="0654050F" w14:textId="20AE8ADA" w:rsidR="0070624C" w:rsidRPr="003479A9" w:rsidDel="00C66943" w:rsidRDefault="0070624C" w:rsidP="00A477A1">
            <w:pPr>
              <w:jc w:val="right"/>
              <w:rPr>
                <w:del w:id="615" w:author="Niall Coyle [NESO]" w:date="2025-08-27T09:47:00Z" w16du:dateUtc="2025-08-27T08:47:00Z"/>
                <w:rFonts w:ascii="Arial" w:hAnsi="Arial"/>
              </w:rPr>
            </w:pPr>
            <w:del w:id="616" w:author="Niall Coyle [NESO]" w:date="2025-08-27T09:47:00Z" w16du:dateUtc="2025-08-27T08:47:00Z">
              <w:r w:rsidDel="00C66943">
                <w:rPr>
                  <w:rFonts w:ascii="Arial" w:hAnsi="Arial"/>
                </w:rPr>
                <w:delText>-141.92</w:delText>
              </w:r>
            </w:del>
          </w:p>
        </w:tc>
        <w:tc>
          <w:tcPr>
            <w:tcW w:w="1260" w:type="dxa"/>
            <w:shd w:val="solid" w:color="FFFFFF" w:fill="auto"/>
            <w:vAlign w:val="bottom"/>
          </w:tcPr>
          <w:p w14:paraId="6052C2A6" w14:textId="3365026E" w:rsidR="0070624C" w:rsidRPr="003479A9" w:rsidDel="00C66943" w:rsidRDefault="0070624C" w:rsidP="00A477A1">
            <w:pPr>
              <w:jc w:val="right"/>
              <w:rPr>
                <w:del w:id="617" w:author="Niall Coyle [NESO]" w:date="2025-08-27T09:47:00Z" w16du:dateUtc="2025-08-27T08:47:00Z"/>
                <w:rFonts w:ascii="Arial" w:eastAsia="Arial Unicode MS" w:hAnsi="Arial"/>
              </w:rPr>
            </w:pPr>
            <w:del w:id="618" w:author="Niall Coyle [NESO]" w:date="2025-08-27T09:47:00Z" w16du:dateUtc="2025-08-27T08:47:00Z">
              <w:r w:rsidDel="00C66943">
                <w:rPr>
                  <w:rFonts w:ascii="Arial" w:hAnsi="Arial"/>
                </w:rPr>
                <w:delText>462</w:delText>
              </w:r>
            </w:del>
          </w:p>
        </w:tc>
      </w:tr>
      <w:tr w:rsidR="0070624C" w:rsidRPr="00506BD8" w:rsidDel="00C66943" w14:paraId="3AA5E728" w14:textId="2C45D54F" w:rsidTr="00A477A1">
        <w:trPr>
          <w:trHeight w:val="247"/>
          <w:del w:id="619" w:author="Niall Coyle [NESO]" w:date="2025-08-27T09:47:00Z"/>
        </w:trPr>
        <w:tc>
          <w:tcPr>
            <w:tcW w:w="1198" w:type="dxa"/>
            <w:shd w:val="solid" w:color="FFFFFF" w:fill="auto"/>
          </w:tcPr>
          <w:p w14:paraId="0D9C52D1" w14:textId="7170E51C" w:rsidR="0070624C" w:rsidDel="00C66943" w:rsidRDefault="0070624C" w:rsidP="00A477A1">
            <w:pPr>
              <w:jc w:val="both"/>
              <w:rPr>
                <w:del w:id="620" w:author="Niall Coyle [NESO]" w:date="2025-08-27T09:47:00Z" w16du:dateUtc="2025-08-27T08:47:00Z"/>
                <w:rFonts w:ascii="Arial" w:hAnsi="Arial"/>
                <w:color w:val="000000"/>
              </w:rPr>
            </w:pPr>
            <w:del w:id="621"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4121E3C8" w14:textId="400E7324" w:rsidR="0070624C" w:rsidDel="00C66943" w:rsidRDefault="0070624C" w:rsidP="00A477A1">
            <w:pPr>
              <w:rPr>
                <w:del w:id="622" w:author="Niall Coyle [NESO]" w:date="2025-08-27T09:47:00Z" w16du:dateUtc="2025-08-27T08:47:00Z"/>
                <w:rFonts w:ascii="Arial" w:hAnsi="Arial"/>
                <w:snapToGrid w:val="0"/>
                <w:color w:val="000000"/>
              </w:rPr>
            </w:pPr>
            <w:del w:id="623" w:author="Niall Coyle [NESO]" w:date="2025-08-27T09:47:00Z" w16du:dateUtc="2025-08-27T08:47:00Z">
              <w:r w:rsidDel="00C66943">
                <w:rPr>
                  <w:rFonts w:ascii="Arial" w:hAnsi="Arial"/>
                  <w:snapToGrid w:val="0"/>
                  <w:color w:val="000000"/>
                  <w:sz w:val="22"/>
                </w:rPr>
                <w:delText>LAND40</w:delText>
              </w:r>
            </w:del>
          </w:p>
        </w:tc>
        <w:tc>
          <w:tcPr>
            <w:tcW w:w="1701" w:type="dxa"/>
            <w:shd w:val="solid" w:color="FFFFFF" w:fill="auto"/>
            <w:vAlign w:val="bottom"/>
          </w:tcPr>
          <w:p w14:paraId="4C2C50EA" w14:textId="69ED7269" w:rsidR="0070624C" w:rsidDel="00C66943" w:rsidRDefault="0070624C" w:rsidP="00A477A1">
            <w:pPr>
              <w:jc w:val="right"/>
              <w:rPr>
                <w:del w:id="624" w:author="Niall Coyle [NESO]" w:date="2025-08-27T09:47:00Z" w16du:dateUtc="2025-08-27T08:47:00Z"/>
                <w:rFonts w:ascii="Arial" w:eastAsia="Arial Unicode MS" w:hAnsi="Arial"/>
              </w:rPr>
            </w:pPr>
            <w:del w:id="625" w:author="Niall Coyle [NESO]" w:date="2025-08-27T09:47:00Z" w16du:dateUtc="2025-08-27T08:47:00Z">
              <w:r w:rsidDel="00C66943">
                <w:rPr>
                  <w:rFonts w:ascii="Arial" w:hAnsi="Arial"/>
                  <w:snapToGrid w:val="0"/>
                </w:rPr>
                <w:delText>-62.54</w:delText>
              </w:r>
            </w:del>
          </w:p>
        </w:tc>
        <w:tc>
          <w:tcPr>
            <w:tcW w:w="1574" w:type="dxa"/>
            <w:shd w:val="solid" w:color="FFFFFF" w:fill="auto"/>
          </w:tcPr>
          <w:p w14:paraId="5B28F201" w14:textId="3D086D27" w:rsidR="0070624C" w:rsidRPr="003479A9" w:rsidDel="00C66943" w:rsidRDefault="0070624C" w:rsidP="00A477A1">
            <w:pPr>
              <w:jc w:val="right"/>
              <w:rPr>
                <w:del w:id="626" w:author="Niall Coyle [NESO]" w:date="2025-08-27T09:47:00Z" w16du:dateUtc="2025-08-27T08:47:00Z"/>
                <w:rFonts w:ascii="Arial" w:hAnsi="Arial"/>
              </w:rPr>
            </w:pPr>
            <w:del w:id="627" w:author="Niall Coyle [NESO]" w:date="2025-08-27T09:47:00Z" w16du:dateUtc="2025-08-27T08:47:00Z">
              <w:r w:rsidDel="00C66943">
                <w:rPr>
                  <w:rFonts w:ascii="Arial" w:hAnsi="Arial"/>
                </w:rPr>
                <w:delText>-246.16</w:delText>
              </w:r>
            </w:del>
          </w:p>
        </w:tc>
        <w:tc>
          <w:tcPr>
            <w:tcW w:w="1260" w:type="dxa"/>
            <w:shd w:val="solid" w:color="FFFFFF" w:fill="auto"/>
            <w:vAlign w:val="bottom"/>
          </w:tcPr>
          <w:p w14:paraId="4CD8F7C4" w14:textId="2F996F0B" w:rsidR="0070624C" w:rsidRPr="003479A9" w:rsidDel="00C66943" w:rsidRDefault="0070624C" w:rsidP="00A477A1">
            <w:pPr>
              <w:jc w:val="right"/>
              <w:rPr>
                <w:del w:id="628" w:author="Niall Coyle [NESO]" w:date="2025-08-27T09:47:00Z" w16du:dateUtc="2025-08-27T08:47:00Z"/>
                <w:rFonts w:ascii="Arial" w:eastAsia="Arial Unicode MS" w:hAnsi="Arial"/>
              </w:rPr>
            </w:pPr>
            <w:del w:id="629" w:author="Niall Coyle [NESO]" w:date="2025-08-27T09:47:00Z" w16du:dateUtc="2025-08-27T08:47:00Z">
              <w:r w:rsidDel="00C66943">
                <w:rPr>
                  <w:rFonts w:ascii="Arial" w:hAnsi="Arial"/>
                </w:rPr>
                <w:delText>262</w:delText>
              </w:r>
            </w:del>
          </w:p>
        </w:tc>
      </w:tr>
      <w:tr w:rsidR="0070624C" w:rsidRPr="00506BD8" w:rsidDel="00C66943" w14:paraId="1816B2C2" w14:textId="0C6689C1" w:rsidTr="00A477A1">
        <w:trPr>
          <w:trHeight w:val="247"/>
          <w:del w:id="630" w:author="Niall Coyle [NESO]" w:date="2025-08-27T09:47:00Z"/>
        </w:trPr>
        <w:tc>
          <w:tcPr>
            <w:tcW w:w="1198" w:type="dxa"/>
            <w:shd w:val="solid" w:color="FFFFFF" w:fill="auto"/>
          </w:tcPr>
          <w:p w14:paraId="09A1B1EA" w14:textId="580CBB4A" w:rsidR="0070624C" w:rsidDel="00C66943" w:rsidRDefault="0070624C" w:rsidP="00A477A1">
            <w:pPr>
              <w:jc w:val="both"/>
              <w:rPr>
                <w:del w:id="631" w:author="Niall Coyle [NESO]" w:date="2025-08-27T09:47:00Z" w16du:dateUtc="2025-08-27T08:47:00Z"/>
                <w:rFonts w:ascii="Arial" w:hAnsi="Arial"/>
                <w:color w:val="000000"/>
              </w:rPr>
            </w:pPr>
            <w:del w:id="632"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1B332352" w14:textId="0DA54C97" w:rsidR="0070624C" w:rsidDel="00C66943" w:rsidRDefault="0070624C" w:rsidP="00A477A1">
            <w:pPr>
              <w:rPr>
                <w:del w:id="633" w:author="Niall Coyle [NESO]" w:date="2025-08-27T09:47:00Z" w16du:dateUtc="2025-08-27T08:47:00Z"/>
                <w:rFonts w:ascii="Arial" w:hAnsi="Arial"/>
                <w:snapToGrid w:val="0"/>
                <w:color w:val="000000"/>
              </w:rPr>
            </w:pPr>
            <w:del w:id="634" w:author="Niall Coyle [NESO]" w:date="2025-08-27T09:47:00Z" w16du:dateUtc="2025-08-27T08:47:00Z">
              <w:r w:rsidDel="00C66943">
                <w:rPr>
                  <w:rFonts w:ascii="Arial" w:hAnsi="Arial"/>
                  <w:snapToGrid w:val="0"/>
                  <w:color w:val="000000"/>
                  <w:sz w:val="22"/>
                </w:rPr>
                <w:delText>MELK40_SWEB</w:delText>
              </w:r>
            </w:del>
          </w:p>
        </w:tc>
        <w:tc>
          <w:tcPr>
            <w:tcW w:w="1701" w:type="dxa"/>
            <w:shd w:val="solid" w:color="FFFFFF" w:fill="auto"/>
            <w:vAlign w:val="bottom"/>
          </w:tcPr>
          <w:p w14:paraId="13DEB4F1" w14:textId="28CD443E" w:rsidR="0070624C" w:rsidDel="00C66943" w:rsidRDefault="0070624C" w:rsidP="00A477A1">
            <w:pPr>
              <w:jc w:val="right"/>
              <w:rPr>
                <w:del w:id="635" w:author="Niall Coyle [NESO]" w:date="2025-08-27T09:47:00Z" w16du:dateUtc="2025-08-27T08:47:00Z"/>
                <w:rFonts w:ascii="Arial" w:eastAsia="Arial Unicode MS" w:hAnsi="Arial"/>
              </w:rPr>
            </w:pPr>
            <w:del w:id="636" w:author="Niall Coyle [NESO]" w:date="2025-08-27T09:47:00Z" w16du:dateUtc="2025-08-27T08:47:00Z">
              <w:r w:rsidDel="00C66943">
                <w:rPr>
                  <w:rFonts w:ascii="Arial" w:hAnsi="Arial"/>
                  <w:snapToGrid w:val="0"/>
                </w:rPr>
                <w:delText>18.67</w:delText>
              </w:r>
            </w:del>
          </w:p>
        </w:tc>
        <w:tc>
          <w:tcPr>
            <w:tcW w:w="1574" w:type="dxa"/>
            <w:shd w:val="solid" w:color="FFFFFF" w:fill="auto"/>
          </w:tcPr>
          <w:p w14:paraId="61D04536" w14:textId="0A388C58" w:rsidR="0070624C" w:rsidRPr="003479A9" w:rsidDel="00C66943" w:rsidRDefault="0070624C" w:rsidP="00A477A1">
            <w:pPr>
              <w:jc w:val="right"/>
              <w:rPr>
                <w:del w:id="637" w:author="Niall Coyle [NESO]" w:date="2025-08-27T09:47:00Z" w16du:dateUtc="2025-08-27T08:47:00Z"/>
                <w:rFonts w:ascii="Arial" w:hAnsi="Arial"/>
              </w:rPr>
            </w:pPr>
            <w:del w:id="638" w:author="Niall Coyle [NESO]" w:date="2025-08-27T09:47:00Z" w16du:dateUtc="2025-08-27T08:47:00Z">
              <w:r w:rsidDel="00C66943">
                <w:rPr>
                  <w:rFonts w:ascii="Arial" w:hAnsi="Arial"/>
                </w:rPr>
                <w:delText>-140.75</w:delText>
              </w:r>
            </w:del>
          </w:p>
        </w:tc>
        <w:tc>
          <w:tcPr>
            <w:tcW w:w="1260" w:type="dxa"/>
            <w:shd w:val="solid" w:color="FFFFFF" w:fill="auto"/>
            <w:vAlign w:val="bottom"/>
          </w:tcPr>
          <w:p w14:paraId="0DFC0349" w14:textId="03165FD1" w:rsidR="0070624C" w:rsidRPr="003479A9" w:rsidDel="00C66943" w:rsidRDefault="0070624C" w:rsidP="00A477A1">
            <w:pPr>
              <w:jc w:val="right"/>
              <w:rPr>
                <w:del w:id="639" w:author="Niall Coyle [NESO]" w:date="2025-08-27T09:47:00Z" w16du:dateUtc="2025-08-27T08:47:00Z"/>
                <w:rFonts w:ascii="Arial" w:eastAsia="Arial Unicode MS" w:hAnsi="Arial"/>
              </w:rPr>
            </w:pPr>
            <w:del w:id="640" w:author="Niall Coyle [NESO]" w:date="2025-08-27T09:47:00Z" w16du:dateUtc="2025-08-27T08:47:00Z">
              <w:r w:rsidDel="00C66943">
                <w:rPr>
                  <w:rFonts w:ascii="Arial" w:hAnsi="Arial"/>
                </w:rPr>
                <w:delText>83</w:delText>
              </w:r>
            </w:del>
          </w:p>
        </w:tc>
      </w:tr>
      <w:tr w:rsidR="0070624C" w:rsidRPr="00506BD8" w:rsidDel="00C66943" w14:paraId="758AEA28" w14:textId="0D825577" w:rsidTr="00A477A1">
        <w:trPr>
          <w:trHeight w:val="247"/>
          <w:del w:id="641" w:author="Niall Coyle [NESO]" w:date="2025-08-27T09:47:00Z"/>
        </w:trPr>
        <w:tc>
          <w:tcPr>
            <w:tcW w:w="1198" w:type="dxa"/>
            <w:shd w:val="solid" w:color="FFFFFF" w:fill="auto"/>
          </w:tcPr>
          <w:p w14:paraId="39D46889" w14:textId="4DD639C5" w:rsidR="0070624C" w:rsidDel="00C66943" w:rsidRDefault="0070624C" w:rsidP="00A477A1">
            <w:pPr>
              <w:jc w:val="both"/>
              <w:rPr>
                <w:del w:id="642" w:author="Niall Coyle [NESO]" w:date="2025-08-27T09:47:00Z" w16du:dateUtc="2025-08-27T08:47:00Z"/>
                <w:rFonts w:ascii="Arial" w:hAnsi="Arial"/>
                <w:color w:val="000000"/>
              </w:rPr>
            </w:pPr>
            <w:del w:id="643"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24BB221E" w14:textId="11415BAE" w:rsidR="0070624C" w:rsidDel="00C66943" w:rsidRDefault="0070624C" w:rsidP="00A477A1">
            <w:pPr>
              <w:rPr>
                <w:del w:id="644" w:author="Niall Coyle [NESO]" w:date="2025-08-27T09:47:00Z" w16du:dateUtc="2025-08-27T08:47:00Z"/>
                <w:rFonts w:ascii="Arial" w:hAnsi="Arial"/>
                <w:snapToGrid w:val="0"/>
                <w:color w:val="000000"/>
              </w:rPr>
            </w:pPr>
            <w:del w:id="645" w:author="Niall Coyle [NESO]" w:date="2025-08-27T09:47:00Z" w16du:dateUtc="2025-08-27T08:47:00Z">
              <w:r w:rsidDel="00C66943">
                <w:rPr>
                  <w:rFonts w:ascii="Arial" w:hAnsi="Arial"/>
                  <w:snapToGrid w:val="0"/>
                  <w:color w:val="000000"/>
                  <w:sz w:val="22"/>
                </w:rPr>
                <w:delText>SEAB40</w:delText>
              </w:r>
            </w:del>
          </w:p>
        </w:tc>
        <w:tc>
          <w:tcPr>
            <w:tcW w:w="1701" w:type="dxa"/>
            <w:shd w:val="solid" w:color="FFFFFF" w:fill="auto"/>
            <w:vAlign w:val="bottom"/>
          </w:tcPr>
          <w:p w14:paraId="3A18A447" w14:textId="6A741A5E" w:rsidR="0070624C" w:rsidDel="00C66943" w:rsidRDefault="0070624C" w:rsidP="00A477A1">
            <w:pPr>
              <w:jc w:val="right"/>
              <w:rPr>
                <w:del w:id="646" w:author="Niall Coyle [NESO]" w:date="2025-08-27T09:47:00Z" w16du:dateUtc="2025-08-27T08:47:00Z"/>
                <w:rFonts w:ascii="Arial" w:eastAsia="Arial Unicode MS" w:hAnsi="Arial"/>
              </w:rPr>
            </w:pPr>
            <w:del w:id="647" w:author="Niall Coyle [NESO]" w:date="2025-08-27T09:47:00Z" w16du:dateUtc="2025-08-27T08:47:00Z">
              <w:r w:rsidDel="00C66943">
                <w:rPr>
                  <w:rFonts w:ascii="Arial" w:hAnsi="Arial"/>
                  <w:snapToGrid w:val="0"/>
                </w:rPr>
                <w:delText>65.33</w:delText>
              </w:r>
            </w:del>
          </w:p>
        </w:tc>
        <w:tc>
          <w:tcPr>
            <w:tcW w:w="1574" w:type="dxa"/>
            <w:shd w:val="solid" w:color="FFFFFF" w:fill="auto"/>
          </w:tcPr>
          <w:p w14:paraId="5E63074A" w14:textId="284E1BE0" w:rsidR="0070624C" w:rsidRPr="003479A9" w:rsidDel="00C66943" w:rsidRDefault="0070624C" w:rsidP="00A477A1">
            <w:pPr>
              <w:jc w:val="right"/>
              <w:rPr>
                <w:del w:id="648" w:author="Niall Coyle [NESO]" w:date="2025-08-27T09:47:00Z" w16du:dateUtc="2025-08-27T08:47:00Z"/>
                <w:rFonts w:ascii="Arial" w:hAnsi="Arial"/>
              </w:rPr>
            </w:pPr>
            <w:del w:id="649" w:author="Niall Coyle [NESO]" w:date="2025-08-27T09:47:00Z" w16du:dateUtc="2025-08-27T08:47:00Z">
              <w:r w:rsidDel="00C66943">
                <w:rPr>
                  <w:rFonts w:ascii="Arial" w:hAnsi="Arial"/>
                </w:rPr>
                <w:delText>-140.97</w:delText>
              </w:r>
            </w:del>
          </w:p>
        </w:tc>
        <w:tc>
          <w:tcPr>
            <w:tcW w:w="1260" w:type="dxa"/>
            <w:shd w:val="solid" w:color="FFFFFF" w:fill="auto"/>
            <w:vAlign w:val="bottom"/>
          </w:tcPr>
          <w:p w14:paraId="181B9760" w14:textId="4E25718F" w:rsidR="0070624C" w:rsidRPr="003479A9" w:rsidDel="00C66943" w:rsidRDefault="0070624C" w:rsidP="00A477A1">
            <w:pPr>
              <w:jc w:val="right"/>
              <w:rPr>
                <w:del w:id="650" w:author="Niall Coyle [NESO]" w:date="2025-08-27T09:47:00Z" w16du:dateUtc="2025-08-27T08:47:00Z"/>
                <w:rFonts w:ascii="Arial" w:eastAsia="Arial Unicode MS" w:hAnsi="Arial"/>
              </w:rPr>
            </w:pPr>
            <w:del w:id="651" w:author="Niall Coyle [NESO]" w:date="2025-08-27T09:47:00Z" w16du:dateUtc="2025-08-27T08:47:00Z">
              <w:r w:rsidDel="00C66943">
                <w:rPr>
                  <w:rFonts w:ascii="Arial" w:hAnsi="Arial"/>
                </w:rPr>
                <w:delText>304</w:delText>
              </w:r>
            </w:del>
          </w:p>
        </w:tc>
      </w:tr>
      <w:tr w:rsidR="0070624C" w:rsidRPr="00506BD8" w:rsidDel="00C66943" w14:paraId="0F05AA27" w14:textId="2E8D8E67" w:rsidTr="00A477A1">
        <w:trPr>
          <w:trHeight w:val="247"/>
          <w:del w:id="652" w:author="Niall Coyle [NESO]" w:date="2025-08-27T09:47:00Z"/>
        </w:trPr>
        <w:tc>
          <w:tcPr>
            <w:tcW w:w="1198" w:type="dxa"/>
            <w:shd w:val="solid" w:color="FFFFFF" w:fill="auto"/>
          </w:tcPr>
          <w:p w14:paraId="6D45E7C8" w14:textId="3EF1FA7E" w:rsidR="0070624C" w:rsidDel="00C66943" w:rsidRDefault="0070624C" w:rsidP="00A477A1">
            <w:pPr>
              <w:jc w:val="both"/>
              <w:rPr>
                <w:del w:id="653" w:author="Niall Coyle [NESO]" w:date="2025-08-27T09:47:00Z" w16du:dateUtc="2025-08-27T08:47:00Z"/>
                <w:rFonts w:ascii="Arial" w:hAnsi="Arial"/>
                <w:color w:val="000000"/>
              </w:rPr>
            </w:pPr>
            <w:del w:id="654"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2DD9C92F" w14:textId="41C05FEF" w:rsidR="0070624C" w:rsidDel="00C66943" w:rsidRDefault="0070624C" w:rsidP="00A477A1">
            <w:pPr>
              <w:rPr>
                <w:del w:id="655" w:author="Niall Coyle [NESO]" w:date="2025-08-27T09:47:00Z" w16du:dateUtc="2025-08-27T08:47:00Z"/>
                <w:rFonts w:ascii="Arial" w:hAnsi="Arial"/>
                <w:snapToGrid w:val="0"/>
                <w:color w:val="000000"/>
              </w:rPr>
            </w:pPr>
            <w:del w:id="656" w:author="Niall Coyle [NESO]" w:date="2025-08-27T09:47:00Z" w16du:dateUtc="2025-08-27T08:47:00Z">
              <w:r w:rsidDel="00C66943">
                <w:rPr>
                  <w:rFonts w:ascii="Arial" w:hAnsi="Arial"/>
                  <w:snapToGrid w:val="0"/>
                  <w:color w:val="000000"/>
                  <w:sz w:val="22"/>
                </w:rPr>
                <w:delText>TAUN4A</w:delText>
              </w:r>
            </w:del>
          </w:p>
        </w:tc>
        <w:tc>
          <w:tcPr>
            <w:tcW w:w="1701" w:type="dxa"/>
            <w:shd w:val="solid" w:color="FFFFFF" w:fill="auto"/>
            <w:vAlign w:val="bottom"/>
          </w:tcPr>
          <w:p w14:paraId="1707EEB6" w14:textId="3B1E315D" w:rsidR="0070624C" w:rsidDel="00C66943" w:rsidRDefault="0070624C" w:rsidP="00A477A1">
            <w:pPr>
              <w:jc w:val="right"/>
              <w:rPr>
                <w:del w:id="657" w:author="Niall Coyle [NESO]" w:date="2025-08-27T09:47:00Z" w16du:dateUtc="2025-08-27T08:47:00Z"/>
                <w:rFonts w:ascii="Arial" w:eastAsia="Arial Unicode MS" w:hAnsi="Arial"/>
              </w:rPr>
            </w:pPr>
            <w:del w:id="658" w:author="Niall Coyle [NESO]" w:date="2025-08-27T09:47:00Z" w16du:dateUtc="2025-08-27T08:47:00Z">
              <w:r w:rsidDel="00C66943">
                <w:rPr>
                  <w:rFonts w:ascii="Arial" w:hAnsi="Arial"/>
                  <w:snapToGrid w:val="0"/>
                </w:rPr>
                <w:delText>-66.65</w:delText>
              </w:r>
            </w:del>
          </w:p>
        </w:tc>
        <w:tc>
          <w:tcPr>
            <w:tcW w:w="1574" w:type="dxa"/>
            <w:shd w:val="solid" w:color="FFFFFF" w:fill="auto"/>
          </w:tcPr>
          <w:p w14:paraId="265D7F68" w14:textId="300A9BA5" w:rsidR="0070624C" w:rsidRPr="003479A9" w:rsidDel="00C66943" w:rsidRDefault="0070624C" w:rsidP="00A477A1">
            <w:pPr>
              <w:jc w:val="right"/>
              <w:rPr>
                <w:del w:id="659" w:author="Niall Coyle [NESO]" w:date="2025-08-27T09:47:00Z" w16du:dateUtc="2025-08-27T08:47:00Z"/>
                <w:rFonts w:ascii="Arial" w:hAnsi="Arial"/>
              </w:rPr>
            </w:pPr>
            <w:del w:id="660" w:author="Niall Coyle [NESO]" w:date="2025-08-27T09:47:00Z" w16du:dateUtc="2025-08-27T08:47:00Z">
              <w:r w:rsidDel="00C66943">
                <w:rPr>
                  <w:rFonts w:ascii="Arial" w:hAnsi="Arial"/>
                </w:rPr>
                <w:delText>-149.11</w:delText>
              </w:r>
            </w:del>
          </w:p>
        </w:tc>
        <w:tc>
          <w:tcPr>
            <w:tcW w:w="1260" w:type="dxa"/>
            <w:shd w:val="solid" w:color="FFFFFF" w:fill="auto"/>
            <w:vAlign w:val="bottom"/>
          </w:tcPr>
          <w:p w14:paraId="6BED709A" w14:textId="3C51F0BE" w:rsidR="0070624C" w:rsidRPr="003479A9" w:rsidDel="00C66943" w:rsidRDefault="0070624C" w:rsidP="00A477A1">
            <w:pPr>
              <w:jc w:val="right"/>
              <w:rPr>
                <w:del w:id="661" w:author="Niall Coyle [NESO]" w:date="2025-08-27T09:47:00Z" w16du:dateUtc="2025-08-27T08:47:00Z"/>
                <w:rFonts w:ascii="Arial" w:eastAsia="Arial Unicode MS" w:hAnsi="Arial"/>
              </w:rPr>
            </w:pPr>
            <w:del w:id="662" w:author="Niall Coyle [NESO]" w:date="2025-08-27T09:47:00Z" w16du:dateUtc="2025-08-27T08:47:00Z">
              <w:r w:rsidDel="00C66943">
                <w:rPr>
                  <w:rFonts w:ascii="Arial" w:hAnsi="Arial"/>
                </w:rPr>
                <w:delText>55</w:delText>
              </w:r>
            </w:del>
          </w:p>
        </w:tc>
      </w:tr>
      <w:tr w:rsidR="0070624C" w:rsidRPr="00506BD8" w:rsidDel="00C66943" w14:paraId="2F6AC2D3" w14:textId="3EAD2058" w:rsidTr="00A477A1">
        <w:trPr>
          <w:trHeight w:val="247"/>
          <w:del w:id="663" w:author="Niall Coyle [NESO]" w:date="2025-08-27T09:47:00Z"/>
        </w:trPr>
        <w:tc>
          <w:tcPr>
            <w:tcW w:w="1198" w:type="dxa"/>
            <w:shd w:val="solid" w:color="FFFFFF" w:fill="auto"/>
          </w:tcPr>
          <w:p w14:paraId="675D445A" w14:textId="26CC288F" w:rsidR="0070624C" w:rsidDel="00C66943" w:rsidRDefault="0070624C" w:rsidP="00A477A1">
            <w:pPr>
              <w:jc w:val="both"/>
              <w:rPr>
                <w:del w:id="664" w:author="Niall Coyle [NESO]" w:date="2025-08-27T09:47:00Z" w16du:dateUtc="2025-08-27T08:47:00Z"/>
                <w:rFonts w:ascii="Arial" w:hAnsi="Arial"/>
                <w:color w:val="000000"/>
              </w:rPr>
            </w:pPr>
            <w:del w:id="665"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001414A7" w14:textId="10649EF4" w:rsidR="0070624C" w:rsidDel="00C66943" w:rsidRDefault="0070624C" w:rsidP="00A477A1">
            <w:pPr>
              <w:rPr>
                <w:del w:id="666" w:author="Niall Coyle [NESO]" w:date="2025-08-27T09:47:00Z" w16du:dateUtc="2025-08-27T08:47:00Z"/>
                <w:rFonts w:ascii="Arial" w:hAnsi="Arial"/>
                <w:snapToGrid w:val="0"/>
                <w:color w:val="000000"/>
              </w:rPr>
            </w:pPr>
            <w:del w:id="667" w:author="Niall Coyle [NESO]" w:date="2025-08-27T09:47:00Z" w16du:dateUtc="2025-08-27T08:47:00Z">
              <w:r w:rsidDel="00C66943">
                <w:rPr>
                  <w:rFonts w:ascii="Arial" w:hAnsi="Arial"/>
                  <w:snapToGrid w:val="0"/>
                  <w:color w:val="000000"/>
                  <w:sz w:val="22"/>
                </w:rPr>
                <w:delText>TAUN4B</w:delText>
              </w:r>
            </w:del>
          </w:p>
        </w:tc>
        <w:tc>
          <w:tcPr>
            <w:tcW w:w="1701" w:type="dxa"/>
            <w:shd w:val="solid" w:color="FFFFFF" w:fill="auto"/>
            <w:vAlign w:val="bottom"/>
          </w:tcPr>
          <w:p w14:paraId="1D6909FC" w14:textId="5545031D" w:rsidR="0070624C" w:rsidDel="00C66943" w:rsidRDefault="0070624C" w:rsidP="00A477A1">
            <w:pPr>
              <w:jc w:val="right"/>
              <w:rPr>
                <w:del w:id="668" w:author="Niall Coyle [NESO]" w:date="2025-08-27T09:47:00Z" w16du:dateUtc="2025-08-27T08:47:00Z"/>
                <w:rFonts w:ascii="Arial" w:eastAsia="Arial Unicode MS" w:hAnsi="Arial"/>
              </w:rPr>
            </w:pPr>
            <w:del w:id="669" w:author="Niall Coyle [NESO]" w:date="2025-08-27T09:47:00Z" w16du:dateUtc="2025-08-27T08:47:00Z">
              <w:r w:rsidDel="00C66943">
                <w:rPr>
                  <w:rFonts w:ascii="Arial" w:hAnsi="Arial"/>
                  <w:snapToGrid w:val="0"/>
                </w:rPr>
                <w:delText>-66.66</w:delText>
              </w:r>
            </w:del>
          </w:p>
        </w:tc>
        <w:tc>
          <w:tcPr>
            <w:tcW w:w="1574" w:type="dxa"/>
            <w:shd w:val="solid" w:color="FFFFFF" w:fill="auto"/>
          </w:tcPr>
          <w:p w14:paraId="61B0CEAE" w14:textId="2468944E" w:rsidR="0070624C" w:rsidRPr="003479A9" w:rsidDel="00C66943" w:rsidRDefault="0070624C" w:rsidP="00A477A1">
            <w:pPr>
              <w:jc w:val="right"/>
              <w:rPr>
                <w:del w:id="670" w:author="Niall Coyle [NESO]" w:date="2025-08-27T09:47:00Z" w16du:dateUtc="2025-08-27T08:47:00Z"/>
                <w:rFonts w:ascii="Arial" w:hAnsi="Arial"/>
              </w:rPr>
            </w:pPr>
            <w:del w:id="671" w:author="Niall Coyle [NESO]" w:date="2025-08-27T09:47:00Z" w16du:dateUtc="2025-08-27T08:47:00Z">
              <w:r w:rsidDel="00C66943">
                <w:rPr>
                  <w:rFonts w:ascii="Arial" w:hAnsi="Arial"/>
                </w:rPr>
                <w:delText>-149.11</w:delText>
              </w:r>
            </w:del>
          </w:p>
        </w:tc>
        <w:tc>
          <w:tcPr>
            <w:tcW w:w="1260" w:type="dxa"/>
            <w:shd w:val="solid" w:color="FFFFFF" w:fill="auto"/>
            <w:vAlign w:val="bottom"/>
          </w:tcPr>
          <w:p w14:paraId="56F5D149" w14:textId="4964E4DF" w:rsidR="0070624C" w:rsidRPr="003479A9" w:rsidDel="00C66943" w:rsidRDefault="0070624C" w:rsidP="00A477A1">
            <w:pPr>
              <w:jc w:val="right"/>
              <w:rPr>
                <w:del w:id="672" w:author="Niall Coyle [NESO]" w:date="2025-08-27T09:47:00Z" w16du:dateUtc="2025-08-27T08:47:00Z"/>
                <w:rFonts w:ascii="Arial" w:eastAsia="Arial Unicode MS" w:hAnsi="Arial"/>
              </w:rPr>
            </w:pPr>
            <w:del w:id="673" w:author="Niall Coyle [NESO]" w:date="2025-08-27T09:47:00Z" w16du:dateUtc="2025-08-27T08:47:00Z">
              <w:r w:rsidDel="00C66943">
                <w:rPr>
                  <w:rFonts w:ascii="Arial" w:hAnsi="Arial"/>
                </w:rPr>
                <w:delText>55</w:delText>
              </w:r>
            </w:del>
          </w:p>
        </w:tc>
      </w:tr>
      <w:tr w:rsidR="0070624C" w:rsidRPr="00506BD8" w:rsidDel="00C66943" w14:paraId="246C87F0" w14:textId="507FED17" w:rsidTr="00A477A1">
        <w:trPr>
          <w:trHeight w:val="247"/>
          <w:del w:id="674" w:author="Niall Coyle [NESO]" w:date="2025-08-27T09:47:00Z"/>
        </w:trPr>
        <w:tc>
          <w:tcPr>
            <w:tcW w:w="1198" w:type="dxa"/>
            <w:shd w:val="solid" w:color="FFFFFF" w:fill="auto"/>
            <w:vAlign w:val="center"/>
          </w:tcPr>
          <w:p w14:paraId="2DC0E24F" w14:textId="12BEA7F0" w:rsidR="0070624C" w:rsidDel="00C66943" w:rsidRDefault="0070624C" w:rsidP="00A477A1">
            <w:pPr>
              <w:jc w:val="both"/>
              <w:rPr>
                <w:del w:id="675" w:author="Niall Coyle [NESO]" w:date="2025-08-27T09:47:00Z" w16du:dateUtc="2025-08-27T08:47:00Z"/>
                <w:rFonts w:ascii="Arial" w:hAnsi="Arial"/>
                <w:color w:val="000000"/>
              </w:rPr>
            </w:pPr>
          </w:p>
        </w:tc>
        <w:tc>
          <w:tcPr>
            <w:tcW w:w="1797" w:type="dxa"/>
            <w:shd w:val="solid" w:color="FFFFFF" w:fill="auto"/>
            <w:vAlign w:val="center"/>
          </w:tcPr>
          <w:p w14:paraId="5BB6B961" w14:textId="373D5F1B" w:rsidR="0070624C" w:rsidDel="00C66943" w:rsidRDefault="0070624C" w:rsidP="00A477A1">
            <w:pPr>
              <w:jc w:val="both"/>
              <w:rPr>
                <w:del w:id="676" w:author="Niall Coyle [NESO]" w:date="2025-08-27T09:47:00Z" w16du:dateUtc="2025-08-27T08:47:00Z"/>
                <w:rFonts w:ascii="Arial" w:hAnsi="Arial"/>
                <w:color w:val="000000"/>
              </w:rPr>
            </w:pPr>
          </w:p>
        </w:tc>
        <w:tc>
          <w:tcPr>
            <w:tcW w:w="1701" w:type="dxa"/>
            <w:shd w:val="solid" w:color="FFFFFF" w:fill="auto"/>
            <w:vAlign w:val="center"/>
          </w:tcPr>
          <w:p w14:paraId="0BF29F6C" w14:textId="7FB96F92" w:rsidR="0070624C" w:rsidDel="00C66943" w:rsidRDefault="0070624C" w:rsidP="00A477A1">
            <w:pPr>
              <w:pStyle w:val="Heading4"/>
              <w:jc w:val="right"/>
              <w:rPr>
                <w:del w:id="677" w:author="Niall Coyle [NESO]" w:date="2025-08-27T09:47:00Z" w16du:dateUtc="2025-08-27T08:47:00Z"/>
              </w:rPr>
            </w:pPr>
            <w:del w:id="678" w:author="Niall Coyle [NESO]" w:date="2025-08-27T09:47:00Z" w16du:dateUtc="2025-08-27T08:47:00Z">
              <w:r w:rsidDel="00C66943">
                <w:delText>Totals</w:delText>
              </w:r>
            </w:del>
          </w:p>
        </w:tc>
        <w:tc>
          <w:tcPr>
            <w:tcW w:w="1574" w:type="dxa"/>
            <w:shd w:val="solid" w:color="FFFFFF" w:fill="auto"/>
          </w:tcPr>
          <w:p w14:paraId="75DABC43" w14:textId="07FA3179" w:rsidR="0070624C" w:rsidDel="00C66943" w:rsidRDefault="0070624C" w:rsidP="00A477A1">
            <w:pPr>
              <w:jc w:val="right"/>
              <w:rPr>
                <w:del w:id="679" w:author="Niall Coyle [NESO]" w:date="2025-08-27T09:47:00Z" w16du:dateUtc="2025-08-27T08:47:00Z"/>
                <w:rFonts w:ascii="Arial" w:hAnsi="Arial"/>
                <w:snapToGrid w:val="0"/>
                <w:color w:val="000000"/>
              </w:rPr>
            </w:pPr>
          </w:p>
        </w:tc>
        <w:tc>
          <w:tcPr>
            <w:tcW w:w="1260" w:type="dxa"/>
            <w:shd w:val="solid" w:color="FFFFFF" w:fill="auto"/>
            <w:vAlign w:val="center"/>
          </w:tcPr>
          <w:p w14:paraId="637541DC" w14:textId="11F3C958" w:rsidR="0070624C" w:rsidRPr="00BF3861" w:rsidDel="00C66943" w:rsidRDefault="0070624C" w:rsidP="00A477A1">
            <w:pPr>
              <w:jc w:val="right"/>
              <w:rPr>
                <w:del w:id="680" w:author="Niall Coyle [NESO]" w:date="2025-08-27T09:47:00Z" w16du:dateUtc="2025-08-27T08:47:00Z"/>
                <w:rFonts w:ascii="Arial" w:hAnsi="Arial"/>
                <w:b/>
                <w:snapToGrid w:val="0"/>
                <w:color w:val="000000"/>
              </w:rPr>
            </w:pPr>
            <w:del w:id="681" w:author="Niall Coyle [NESO]" w:date="2025-08-27T09:47:00Z" w16du:dateUtc="2025-08-27T08:47:00Z">
              <w:r w:rsidRPr="00BF3861" w:rsidDel="00C66943">
                <w:rPr>
                  <w:rFonts w:ascii="Arial" w:hAnsi="Arial"/>
                  <w:b/>
                  <w:snapToGrid w:val="0"/>
                  <w:color w:val="000000"/>
                  <w:sz w:val="22"/>
                </w:rPr>
                <w:delText>2748</w:delText>
              </w:r>
            </w:del>
          </w:p>
        </w:tc>
      </w:tr>
    </w:tbl>
    <w:p w14:paraId="72A7D50E" w14:textId="77777777" w:rsidR="006661FE" w:rsidRDefault="006661FE" w:rsidP="006661FE">
      <w:pPr>
        <w:jc w:val="both"/>
        <w:rPr>
          <w:rFonts w:ascii="Arial" w:hAnsi="Arial"/>
          <w:sz w:val="22"/>
        </w:rPr>
      </w:pPr>
      <w:del w:id="682" w:author="Niall Coyle [NESO]" w:date="2025-08-27T09:47:00Z" w16du:dateUtc="2025-08-27T08:47:00Z">
        <w:r w:rsidDel="00C66943">
          <w:rPr>
            <w:rFonts w:ascii="Arial" w:hAnsi="Arial"/>
            <w:sz w:val="22"/>
          </w:rPr>
          <w:br w:type="page"/>
        </w:r>
      </w:del>
      <w:r>
        <w:rPr>
          <w:rFonts w:ascii="Arial" w:hAnsi="Arial"/>
          <w:sz w:val="22"/>
        </w:rPr>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683" w:name="_Ref491664379"/>
      <w:bookmarkStart w:id="684" w:name="_Toc32201105"/>
      <w:r w:rsidRPr="416E5148">
        <w:rPr>
          <w:rFonts w:ascii="Arial" w:hAnsi="Arial" w:cs="Arial"/>
          <w:sz w:val="22"/>
          <w:szCs w:val="22"/>
        </w:rPr>
        <w:br w:type="page"/>
      </w:r>
      <w:bookmarkStart w:id="685" w:name="_Toc49661155"/>
      <w:bookmarkStart w:id="686"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683"/>
      <w:bookmarkEnd w:id="684"/>
      <w:bookmarkEnd w:id="685"/>
      <w:bookmarkEnd w:id="686"/>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687" w:name="_Hlt479666837"/>
      <w:bookmarkStart w:id="688" w:name="_Hlt506623598"/>
      <w:bookmarkEnd w:id="687"/>
      <w:bookmarkEnd w:id="688"/>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689" w:name="_Toc946728"/>
    </w:p>
    <w:p w14:paraId="2D914181" w14:textId="376F6C98" w:rsidR="006661FE" w:rsidRPr="004248A1" w:rsidRDefault="006661FE" w:rsidP="006661FE">
      <w:pPr>
        <w:pStyle w:val="Heading2"/>
        <w:rPr>
          <w:rFonts w:ascii="Arial" w:hAnsi="Arial" w:cs="Arial"/>
        </w:rPr>
      </w:pPr>
      <w:bookmarkStart w:id="690" w:name="_Toc32201106"/>
      <w:bookmarkStart w:id="691" w:name="_Toc49661156"/>
      <w:bookmarkStart w:id="692"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689"/>
      <w:bookmarkEnd w:id="690"/>
      <w:bookmarkEnd w:id="691"/>
      <w:bookmarkEnd w:id="69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693" w:name="_Toc946729"/>
      <w:bookmarkStart w:id="694" w:name="_Toc32201107"/>
      <w:bookmarkStart w:id="695" w:name="_Toc49661157"/>
      <w:bookmarkStart w:id="696" w:name="_Toc274049736"/>
      <w:r>
        <w:t>Initial Reconciliation (Part 1</w:t>
      </w:r>
      <w:r w:rsidR="003A0CB9">
        <w:t>a</w:t>
      </w:r>
      <w:r w:rsidR="71DDFA40">
        <w:t xml:space="preserve"> – HH Demand</w:t>
      </w:r>
      <w:r>
        <w:t>)</w:t>
      </w:r>
      <w:bookmarkEnd w:id="693"/>
      <w:bookmarkEnd w:id="694"/>
      <w:bookmarkEnd w:id="695"/>
      <w:bookmarkEnd w:id="696"/>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697" w:name="_Toc946730"/>
      <w:bookmarkStart w:id="698" w:name="_Toc32201108"/>
      <w:bookmarkStart w:id="699" w:name="_Toc49661158"/>
      <w:bookmarkStart w:id="700"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697"/>
      <w:bookmarkEnd w:id="698"/>
      <w:bookmarkEnd w:id="699"/>
      <w:bookmarkEnd w:id="70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701" w:name="_Toc946732"/>
      <w:bookmarkStart w:id="702" w:name="_Toc32201109"/>
      <w:bookmarkStart w:id="703"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701"/>
    <w:bookmarkEnd w:id="702"/>
    <w:bookmarkEnd w:id="703"/>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704" w:name="_Ref531684937"/>
      <w:bookmarkStart w:id="705" w:name="_Toc32201110"/>
      <w:r w:rsidRPr="008E4447">
        <w:rPr>
          <w:rFonts w:ascii="Arial" w:hAnsi="Arial" w:cs="Arial"/>
          <w:sz w:val="22"/>
          <w:szCs w:val="22"/>
        </w:rPr>
        <w:br w:type="page"/>
      </w:r>
      <w:bookmarkStart w:id="706" w:name="_Toc274049739"/>
      <w:bookmarkStart w:id="707"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70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50"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XxKGQ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51"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jmYkj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34D99"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52"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cMYZ0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3"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dClHE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4"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Gl/qf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7D118F"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5"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nv3X7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6"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FWOJI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7"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EYzX4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8"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9"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qJ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JLMcauE6kjSIpwMSw+MFi3gL856MmvB/c+9QMWZ+WhpPKvJbBbdnYIkLWd4mylvM8JK&#10;gip44Oy03IbTi9g71E1LN02SHBYeaKS1Tmq/sDrzJ0OmIZwfT3T8bZyqXp745jcA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z+3qJ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60"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1Yy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pyGTEi7RKqMxFHGBeLfgQyWsCfnPW0VAX3P44C&#10;FWfmgyXxNov1Om5hctavbyJtvI6U1xFhJUEVPHA2mvswbu7RoW5aqjSOy8IdCV7rpMVzV1P/tDhJ&#10;zWnJ42Ze+ynr+Vfc/QI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YfVjL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937919"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61"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8SB9c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62"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zxXjw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3"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y/q9A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4"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AYI2IWAgAAKgQAAA4AAAAAAAAAAAAAAAAALgIAAGRycy9lMm9Eb2MueG1sUEsBAi0AFAAGAAgA&#10;AAAhACAa4ZXdAAAACAEAAA8AAAAAAAAAAAAAAAAAcAQAAGRycy9kb3ducmV2LnhtbFBLBQYAAAAA&#10;BAAEAPMAAAB6BQ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5"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NJDDS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708" w:name="_Hlt501343668"/>
      <w:bookmarkStart w:id="709" w:name="_Hlt488742812"/>
      <w:bookmarkStart w:id="710" w:name="_Toc32201111"/>
      <w:bookmarkStart w:id="711" w:name="_Toc49661161"/>
      <w:bookmarkStart w:id="712" w:name="_Toc274049740"/>
      <w:bookmarkEnd w:id="704"/>
      <w:bookmarkEnd w:id="705"/>
      <w:bookmarkEnd w:id="707"/>
      <w:bookmarkEnd w:id="708"/>
      <w:bookmarkEnd w:id="709"/>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710"/>
      <w:bookmarkEnd w:id="711"/>
      <w:bookmarkEnd w:id="71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713" w:name="_Toc32201112"/>
      <w:bookmarkStart w:id="714" w:name="_Toc49661162"/>
      <w:bookmarkStart w:id="715" w:name="_Toc274049741"/>
      <w:r>
        <w:t>Demand Charges</w:t>
      </w:r>
      <w:bookmarkEnd w:id="713"/>
      <w:bookmarkEnd w:id="714"/>
      <w:bookmarkEnd w:id="715"/>
    </w:p>
    <w:p w14:paraId="6FFEEB6C" w14:textId="77777777" w:rsidR="00E010AE" w:rsidRDefault="009707A0" w:rsidP="006661FE">
      <w:pPr>
        <w:pStyle w:val="1"/>
        <w:jc w:val="both"/>
      </w:pPr>
      <w:bookmarkStart w:id="716" w:name="_Toc32201113"/>
      <w:bookmarkStart w:id="717"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718" w:name="OLE_LINK9"/>
      <w:bookmarkStart w:id="719" w:name="OLE_LINK12"/>
      <w:bookmarkEnd w:id="716"/>
      <w:bookmarkEnd w:id="71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718"/>
      <w:bookmarkEnd w:id="71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720"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72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721"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72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722"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72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72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72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724" w:name="_Toc70749747"/>
      <w:bookmarkStart w:id="725"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724"/>
      <w:bookmarkEnd w:id="72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726"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726"/>
    </w:p>
    <w:p w14:paraId="70CE6CDB" w14:textId="77777777" w:rsidR="006661FE" w:rsidRDefault="006661FE">
      <w:pPr>
        <w:pStyle w:val="1"/>
        <w:jc w:val="both"/>
      </w:pPr>
    </w:p>
    <w:p w14:paraId="3A32FE67" w14:textId="77777777" w:rsidR="006661FE" w:rsidRPr="007B2988" w:rsidRDefault="006661FE" w:rsidP="006661FE">
      <w:pPr>
        <w:pStyle w:val="Heading2"/>
      </w:pPr>
      <w:bookmarkStart w:id="727" w:name="_Toc274049748"/>
      <w:r w:rsidRPr="007B2988">
        <w:t>Stability of tariffs</w:t>
      </w:r>
      <w:bookmarkEnd w:id="72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728" w:name="_Toc274049749"/>
      <w:r w:rsidRPr="007B2988">
        <w:t>Predictability of tariffs</w:t>
      </w:r>
      <w:bookmarkEnd w:id="728"/>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w:t>
      </w:r>
      <w:proofErr w:type="spellStart"/>
      <w:r w:rsidR="5083A541" w:rsidRPr="03871E98">
        <w:rPr>
          <w:rFonts w:ascii="Arial" w:hAnsi="Arial" w:cs="Arial"/>
          <w:sz w:val="22"/>
          <w:szCs w:val="22"/>
        </w:rPr>
        <w:t>months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729" w:name="_Toc3598575"/>
      <w:bookmarkStart w:id="730" w:name="_Toc35675434"/>
      <w:bookmarkStart w:id="731"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729"/>
    <w:bookmarkEnd w:id="730"/>
    <w:bookmarkEnd w:id="73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732" w:name="_Hlt474031874"/>
      <w:bookmarkEnd w:id="732"/>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w:t>
      </w:r>
      <w:proofErr w:type="spellStart"/>
      <w:r>
        <w:t>BSUoS</w:t>
      </w:r>
      <w:proofErr w:type="spellEnd"/>
      <w:r>
        <w:t xml:space="preserve">) </w:t>
      </w:r>
      <w:r w:rsidR="7F61B945">
        <w:t>C</w:t>
      </w:r>
      <w:r>
        <w:t xml:space="preserve">harges.  This statement explains the methodology used in order to calculate the </w:t>
      </w:r>
      <w:proofErr w:type="spellStart"/>
      <w:r>
        <w:t>BSUoS</w:t>
      </w:r>
      <w:proofErr w:type="spellEnd"/>
      <w:r>
        <w:t xml:space="preserve">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w:t>
      </w:r>
      <w:proofErr w:type="spellStart"/>
      <w:r w:rsidR="31950FA6">
        <w:t>BSUoS</w:t>
      </w:r>
      <w:proofErr w:type="spellEnd"/>
      <w:r w:rsidR="31950FA6">
        <w:t xml:space="preserve">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proofErr w:type="spellStart"/>
      <w:r>
        <w:t>BSUoS</w:t>
      </w:r>
      <w:proofErr w:type="spellEnd"/>
      <w:r>
        <w:t xml:space="preserve"> Charges are calculated on a fixed price basis as described in Section 14.3</w:t>
      </w:r>
      <w:r w:rsidR="1DF3326B">
        <w:t>1</w:t>
      </w:r>
      <w:r>
        <w:t>.</w:t>
      </w:r>
    </w:p>
    <w:p w14:paraId="034D771E" w14:textId="77777777" w:rsidR="00750515" w:rsidRDefault="00750515" w:rsidP="00750515">
      <w:pPr>
        <w:pStyle w:val="1"/>
        <w:jc w:val="both"/>
      </w:pPr>
      <w:bookmarkStart w:id="733"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733"/>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will be the same for all Settlement Days within the same Fixed Price Period, unless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9707A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w:t>
      </w:r>
      <w:proofErr w:type="spellStart"/>
      <w:r>
        <w:t>BSUoS</w:t>
      </w:r>
      <w:proofErr w:type="spellEnd"/>
      <w:r>
        <w:t xml:space="preserve"> Costs. The terms which make up External </w:t>
      </w:r>
      <w:proofErr w:type="spellStart"/>
      <w:r>
        <w:t>BSUoS</w:t>
      </w:r>
      <w:proofErr w:type="spellEnd"/>
      <w:r>
        <w:t xml:space="preserve">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The terms which make up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are set out </w:t>
      </w:r>
      <w:r w:rsidR="00F47392" w:rsidRPr="00F47392">
        <w:t xml:space="preserve"> </w:t>
      </w:r>
      <w:r w:rsidR="00F47392" w:rsidRPr="00F47392">
        <w:rPr>
          <w:rFonts w:ascii="Arial (W1)" w:hAnsi="Arial (W1)"/>
          <w:sz w:val="22"/>
          <w:szCs w:val="22"/>
          <w:lang w:eastAsia="en-US"/>
        </w:rPr>
        <w:t xml:space="preserve">as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 xml:space="preserve">.4, is calculated by subtracting the forecast revenue collected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allocated to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in Fixed Price Periods prior to Fixed Price Period t, from the latest forecast of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 xml:space="preserve">.4, for those same Fixed Price Periods prior to Fixed Price Period t. This is inclusive of any revenue collected from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 xml:space="preserve">.5 does not apply to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9707A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w:t>
      </w:r>
      <w:proofErr w:type="spellStart"/>
      <w:r w:rsidR="00C95284" w:rsidRPr="325E90A3">
        <w:rPr>
          <w:rFonts w:ascii="Arial (W1)" w:hAnsi="Arial (W1)"/>
          <w:sz w:val="22"/>
          <w:szCs w:val="22"/>
          <w:lang w:eastAsia="en-US"/>
        </w:rPr>
        <w:t>i</w:t>
      </w:r>
      <w:proofErr w:type="spellEnd"/>
      <w:r w:rsidR="00C95284" w:rsidRPr="325E90A3">
        <w:rPr>
          <w:rFonts w:ascii="Arial (W1)" w:hAnsi="Arial (W1)"/>
          <w:sz w:val="22"/>
          <w:szCs w:val="22"/>
          <w:lang w:eastAsia="en-US"/>
        </w:rPr>
        <w:t xml:space="preserve">, have their Total </w:t>
      </w:r>
      <w:proofErr w:type="spellStart"/>
      <w:r w:rsidR="00C95284" w:rsidRPr="325E90A3">
        <w:rPr>
          <w:rFonts w:ascii="Arial (W1)" w:hAnsi="Arial (W1)"/>
          <w:sz w:val="22"/>
          <w:szCs w:val="22"/>
          <w:lang w:eastAsia="en-US"/>
        </w:rPr>
        <w:t>BSUoS</w:t>
      </w:r>
      <w:proofErr w:type="spellEnd"/>
      <w:r w:rsidR="00C95284" w:rsidRPr="325E90A3">
        <w:rPr>
          <w:rFonts w:ascii="Arial (W1)" w:hAnsi="Arial (W1)"/>
          <w:sz w:val="22"/>
          <w:szCs w:val="22"/>
          <w:lang w:eastAsia="en-US"/>
        </w:rPr>
        <w:t xml:space="preserve">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9707A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All Transmission Connected BM Units, prefixed by m, have their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9707A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9707A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9707A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734"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734"/>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735" w:name="BSUoSend"/>
      <w:bookmarkEnd w:id="735"/>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CB851" w14:textId="77777777" w:rsidR="00AA6153" w:rsidRDefault="00AA6153" w:rsidP="001046D7">
      <w:pPr>
        <w:pStyle w:val="LogoCaption"/>
      </w:pPr>
      <w:r>
        <w:separator/>
      </w:r>
    </w:p>
  </w:endnote>
  <w:endnote w:type="continuationSeparator" w:id="0">
    <w:p w14:paraId="35F5BC86" w14:textId="77777777" w:rsidR="00AA6153" w:rsidRDefault="00AA6153" w:rsidP="001046D7">
      <w:pPr>
        <w:pStyle w:val="LogoCaption"/>
      </w:pPr>
      <w:r>
        <w:continuationSeparator/>
      </w:r>
    </w:p>
  </w:endnote>
  <w:endnote w:type="continuationNotice" w:id="1">
    <w:p w14:paraId="631A20AC" w14:textId="77777777" w:rsidR="00AA6153" w:rsidRDefault="00AA61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964D5" w14:textId="77777777" w:rsidR="00AA6153" w:rsidRDefault="00AA6153" w:rsidP="001046D7">
      <w:pPr>
        <w:pStyle w:val="LogoCaption"/>
      </w:pPr>
      <w:r>
        <w:separator/>
      </w:r>
    </w:p>
  </w:footnote>
  <w:footnote w:type="continuationSeparator" w:id="0">
    <w:p w14:paraId="0D59BFFC" w14:textId="77777777" w:rsidR="00AA6153" w:rsidRDefault="00AA6153" w:rsidP="001046D7">
      <w:pPr>
        <w:pStyle w:val="LogoCaption"/>
      </w:pPr>
      <w:r>
        <w:continuationSeparator/>
      </w:r>
    </w:p>
  </w:footnote>
  <w:footnote w:type="continuationNotice" w:id="1">
    <w:p w14:paraId="3BC5A47A" w14:textId="77777777" w:rsidR="00AA6153" w:rsidRDefault="00AA6153"/>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71" w:name="OLE_LINK4"/>
      <w:bookmarkStart w:id="272" w:name="OLE_LINK5"/>
      <w:r w:rsidRPr="00222B22">
        <w:rPr>
          <w:rFonts w:cs="Arial"/>
          <w:sz w:val="18"/>
          <w:szCs w:val="18"/>
        </w:rPr>
        <w:t xml:space="preserve">LDTEC Indicative Block Offer </w:t>
      </w:r>
      <w:bookmarkEnd w:id="271"/>
      <w:bookmarkEnd w:id="272"/>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736"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737" w:name="bmkLogoCaptionEven" w:colFirst="0" w:colLast="0"/>
          <w:bookmarkEnd w:id="736"/>
        </w:p>
      </w:tc>
    </w:tr>
    <w:bookmarkEnd w:id="737"/>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738"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739" w:name="bmkLogoCaption" w:colFirst="0" w:colLast="0"/>
          <w:bookmarkEnd w:id="738"/>
        </w:p>
      </w:tc>
    </w:tr>
    <w:bookmarkEnd w:id="739"/>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all Coyle [NESO]">
    <w15:presenceInfo w15:providerId="AD" w15:userId="S::Niall.Coyle@neso.energy::3bb31116-e6a0-4998-8850-d93604c54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lUpY1aImWFqJ7HwYYVUSzwe1wQtRRxYDzdG3P0TbWt/Mx94AC51BzrbtFBrNzp8z5zDvx9K87e8ixXjXjDEScA==" w:salt="AHaaMXh8vlDUYa1+kqiA4Q=="/>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09BF"/>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590A"/>
    <w:rsid w:val="0014709C"/>
    <w:rsid w:val="00147FF2"/>
    <w:rsid w:val="00150509"/>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4DBB"/>
    <w:rsid w:val="0026757B"/>
    <w:rsid w:val="00267C3E"/>
    <w:rsid w:val="00270010"/>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2F6D24"/>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C7839"/>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8B5"/>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35BF"/>
    <w:rsid w:val="00444C17"/>
    <w:rsid w:val="00445ACF"/>
    <w:rsid w:val="004473D1"/>
    <w:rsid w:val="00447ADB"/>
    <w:rsid w:val="00450BFC"/>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4E4F"/>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4926"/>
    <w:rsid w:val="00575253"/>
    <w:rsid w:val="00575BE1"/>
    <w:rsid w:val="00576D2E"/>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4ED9"/>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5DA"/>
    <w:rsid w:val="005E7649"/>
    <w:rsid w:val="005E7B83"/>
    <w:rsid w:val="005F0047"/>
    <w:rsid w:val="005F0E41"/>
    <w:rsid w:val="005F3027"/>
    <w:rsid w:val="005F6435"/>
    <w:rsid w:val="005F64F5"/>
    <w:rsid w:val="005F728C"/>
    <w:rsid w:val="00603909"/>
    <w:rsid w:val="00603A8D"/>
    <w:rsid w:val="00603C91"/>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32F"/>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79F"/>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E7E"/>
    <w:rsid w:val="008B78A2"/>
    <w:rsid w:val="008B7A92"/>
    <w:rsid w:val="008B7CE8"/>
    <w:rsid w:val="008C2077"/>
    <w:rsid w:val="008C2E33"/>
    <w:rsid w:val="008C4004"/>
    <w:rsid w:val="008C48A2"/>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1D29"/>
    <w:rsid w:val="00962C1D"/>
    <w:rsid w:val="0096393D"/>
    <w:rsid w:val="00963ACF"/>
    <w:rsid w:val="009703D8"/>
    <w:rsid w:val="00970793"/>
    <w:rsid w:val="009707A0"/>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A0AF9"/>
    <w:rsid w:val="00AA2461"/>
    <w:rsid w:val="00AA3850"/>
    <w:rsid w:val="00AA3BD8"/>
    <w:rsid w:val="00AA4AF1"/>
    <w:rsid w:val="00AA4E13"/>
    <w:rsid w:val="00AA57B0"/>
    <w:rsid w:val="00AA6153"/>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7C80"/>
    <w:rsid w:val="00B40480"/>
    <w:rsid w:val="00B409AA"/>
    <w:rsid w:val="00B422BA"/>
    <w:rsid w:val="00B43B83"/>
    <w:rsid w:val="00B43C4C"/>
    <w:rsid w:val="00B44DF1"/>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666"/>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737D"/>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C55"/>
    <w:rsid w:val="00C46BF0"/>
    <w:rsid w:val="00C47792"/>
    <w:rsid w:val="00C479F5"/>
    <w:rsid w:val="00C5182E"/>
    <w:rsid w:val="00C52A02"/>
    <w:rsid w:val="00C5375F"/>
    <w:rsid w:val="00C53AE4"/>
    <w:rsid w:val="00C55213"/>
    <w:rsid w:val="00C5521A"/>
    <w:rsid w:val="00C55CFA"/>
    <w:rsid w:val="00C6295C"/>
    <w:rsid w:val="00C62E57"/>
    <w:rsid w:val="00C638C8"/>
    <w:rsid w:val="00C66943"/>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080"/>
    <w:rsid w:val="00CE1445"/>
    <w:rsid w:val="00CE215C"/>
    <w:rsid w:val="00CE27F0"/>
    <w:rsid w:val="00CE41F8"/>
    <w:rsid w:val="00CE525F"/>
    <w:rsid w:val="00CE5BF7"/>
    <w:rsid w:val="00CE6664"/>
    <w:rsid w:val="00CE6D0E"/>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7BD"/>
    <w:rsid w:val="00D55123"/>
    <w:rsid w:val="00D55BCA"/>
    <w:rsid w:val="00D600D2"/>
    <w:rsid w:val="00D60ED8"/>
    <w:rsid w:val="00D61777"/>
    <w:rsid w:val="00D62C23"/>
    <w:rsid w:val="00D630B8"/>
    <w:rsid w:val="00D63717"/>
    <w:rsid w:val="00D63A3E"/>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37C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71176"/>
    <w:rsid w:val="00F72006"/>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26F9"/>
    <w:rsid w:val="00FB3088"/>
    <w:rsid w:val="00FB332F"/>
    <w:rsid w:val="00FB596B"/>
    <w:rsid w:val="00FB7522"/>
    <w:rsid w:val="00FB7C95"/>
    <w:rsid w:val="00FC0225"/>
    <w:rsid w:val="00FC06A6"/>
    <w:rsid w:val="00FC26A3"/>
    <w:rsid w:val="00FC411B"/>
    <w:rsid w:val="00FC5CF1"/>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2.xml"/><Relationship Id="rId105" Type="http://schemas.microsoft.com/office/2011/relationships/people" Target="peop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0BA180-091F-49A8-A918-7D8227D70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73174AC9-19D2-4651-BECE-15F80D782ABC}">
  <ds:schemaRefs>
    <ds:schemaRef ds:uri="http://www.imanage.com/work/xmlschema"/>
  </ds:schemaRefs>
</ds:datastoreItem>
</file>

<file path=customXml/itemProps4.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1388839A-3007-4153-A994-593C3F716B90}">
  <ds:schemaRefs>
    <ds:schemaRef ds:uri="http://purl.org/dc/elements/1.1/"/>
    <ds:schemaRef ds:uri="http://schemas.microsoft.com/office/2006/metadata/properties"/>
    <ds:schemaRef ds:uri="97b6fe81-1556-4112-94ca-31043ca39b71"/>
    <ds:schemaRef ds:uri="http://purl.org/dc/terms/"/>
    <ds:schemaRef ds:uri="f71abe4e-f5ff-49cd-8eff-5f4949acc510"/>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4</TotalTime>
  <Pages>36</Pages>
  <Words>43428</Words>
  <Characters>247545</Characters>
  <Application>Microsoft Office Word</Application>
  <DocSecurity>8</DocSecurity>
  <Lines>2062</Lines>
  <Paragraphs>580</Paragraphs>
  <ScaleCrop>false</ScaleCrop>
  <Company/>
  <LinksUpToDate>false</LinksUpToDate>
  <CharactersWithSpaces>290393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Claire Goult [NESO]</cp:lastModifiedBy>
  <cp:revision>4</cp:revision>
  <cp:lastPrinted>2025-04-07T10:37:00Z</cp:lastPrinted>
  <dcterms:created xsi:type="dcterms:W3CDTF">2025-08-28T09:10:00Z</dcterms:created>
  <dcterms:modified xsi:type="dcterms:W3CDTF">2025-09-11T15:14:00Z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0x0101005BC261C8F09564428ABFA751934FCA20</vt:lpwstr>
  </property>
  <property fmtid="{D5CDD505-2E9C-101B-9397-08002B2CF9AE}" pid="8" name="MediaServiceImageTags">
    <vt:lpwstr/>
  </property>
</Properties>
</file>